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28AC" w14:textId="434EE9BF" w:rsidR="00696212" w:rsidRPr="00BD7D71" w:rsidRDefault="00696212" w:rsidP="00945E21">
      <w:pPr>
        <w:spacing w:line="264" w:lineRule="auto"/>
        <w:jc w:val="center"/>
        <w:rPr>
          <w:b/>
        </w:rPr>
      </w:pPr>
      <w:commentRangeStart w:id="0"/>
      <w:r w:rsidRPr="00BD7D71">
        <w:rPr>
          <w:b/>
        </w:rPr>
        <w:t xml:space="preserve">ZMLUVA   O POSKYTNUTÍ   FINANČNÉHO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0"/>
      <w:r w:rsidR="00C2491B" w:rsidRPr="00AE2F22">
        <w:rPr>
          <w:rStyle w:val="Odkaznakomentr"/>
          <w:b/>
        </w:rPr>
        <w:commentReference w:id="0"/>
      </w:r>
    </w:p>
    <w:p w14:paraId="6154476B" w14:textId="77777777"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7944B44D" w14:textId="126150E5"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14:paraId="5BC5E568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63663B4D" w14:textId="77777777"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14:paraId="63FDD97A" w14:textId="2B75ECA7"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1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8D1BBA" w14:textId="7C6B216F"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6C6D7274" w14:textId="34EEAC1E"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DCCBBB6" w14:textId="434DBA10"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2"/>
      <w:r>
        <w:rPr>
          <w:sz w:val="22"/>
          <w:szCs w:val="22"/>
        </w:rPr>
        <w:t>konajúci</w:t>
      </w:r>
      <w:commentRangeEnd w:id="2"/>
      <w:r>
        <w:rPr>
          <w:rStyle w:val="Odkaznakomentr"/>
          <w:szCs w:val="20"/>
        </w:rPr>
        <w:commentReference w:id="2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42F60EAB" w14:textId="74B6431D"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3"/>
      <w:r w:rsidRPr="00BD7D71">
        <w:rPr>
          <w:sz w:val="22"/>
          <w:szCs w:val="22"/>
        </w:rPr>
        <w:t>poštová adresa:</w:t>
      </w:r>
      <w:commentRangeEnd w:id="3"/>
      <w:r w:rsidR="006E6A4D">
        <w:rPr>
          <w:rStyle w:val="Odkaznakomentr"/>
        </w:rPr>
        <w:commentReference w:id="3"/>
      </w:r>
      <w:r w:rsidRPr="00BD7D71">
        <w:rPr>
          <w:sz w:val="22"/>
          <w:szCs w:val="22"/>
        </w:rPr>
        <w:tab/>
      </w:r>
      <w:commentRangeEnd w:id="1"/>
      <w:r w:rsidR="00C2491B">
        <w:rPr>
          <w:rStyle w:val="Odkaznakomentr"/>
          <w:szCs w:val="20"/>
        </w:rPr>
        <w:commentReference w:id="1"/>
      </w:r>
      <w:r w:rsidR="005116DA">
        <w:rPr>
          <w:sz w:val="22"/>
          <w:szCs w:val="22"/>
        </w:rPr>
        <w:t>..................................</w:t>
      </w:r>
    </w:p>
    <w:p w14:paraId="0FAF8468" w14:textId="77777777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B773DEE" w14:textId="490EEA95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14:paraId="088FBD7D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14:paraId="0D6518B7" w14:textId="77777777"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14:paraId="7559EDA5" w14:textId="77777777"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14:paraId="7B3A71E6" w14:textId="404F2D2C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0C307D45" w14:textId="3884B4B8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B426528" w14:textId="5615D879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2F12EE76" w14:textId="1F1E8DCC"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konajúci:</w:t>
      </w:r>
      <w:commentRangeEnd w:id="5"/>
      <w:r w:rsidR="00C2491B">
        <w:rPr>
          <w:rStyle w:val="Odkaznakomentr"/>
          <w:szCs w:val="20"/>
        </w:rPr>
        <w:commentReference w:id="5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0AC897" w14:textId="72329DE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6"/>
      <w:commentRangeEnd w:id="4"/>
      <w:r>
        <w:rPr>
          <w:rStyle w:val="Odkaznakomentr"/>
          <w:szCs w:val="20"/>
        </w:rPr>
        <w:commentReference w:id="6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4"/>
      </w:r>
    </w:p>
    <w:p w14:paraId="64BDFE21" w14:textId="7777777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C93C8A" w14:textId="2D4ABCD9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14:paraId="7224735D" w14:textId="77777777"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B6AB317" w14:textId="5EC723A6"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14:paraId="47656062" w14:textId="77777777"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14:paraId="118438B5" w14:textId="0089224F"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7"/>
      <w:r w:rsidR="006E6A4D">
        <w:rPr>
          <w:sz w:val="22"/>
          <w:szCs w:val="22"/>
        </w:rPr>
        <w:t>...........</w:t>
      </w:r>
      <w:commentRangeEnd w:id="7"/>
      <w:r w:rsidR="008F78E5">
        <w:rPr>
          <w:rStyle w:val="Odkaznakomentr"/>
        </w:rPr>
        <w:commentReference w:id="7"/>
      </w:r>
      <w:r>
        <w:rPr>
          <w:sz w:val="22"/>
          <w:szCs w:val="22"/>
        </w:rPr>
        <w:t xml:space="preserve"> vo forme nenávratného finančného príspevku. </w:t>
      </w:r>
    </w:p>
    <w:p w14:paraId="172F6027" w14:textId="528252A5"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8"/>
      <w:r w:rsidR="00C2491B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14:paraId="0F8875C3" w14:textId="6BD6A25E"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14:paraId="011A7929" w14:textId="36BACAD9"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14:paraId="6A2D8932" w14:textId="0B89986E"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</w:t>
      </w:r>
      <w:r w:rsidR="00933458">
        <w:rPr>
          <w:sz w:val="22"/>
          <w:szCs w:val="22"/>
        </w:rPr>
        <w:t xml:space="preserve"> Implementačnom modeli </w:t>
      </w:r>
      <w:r w:rsidR="003D6DC0">
        <w:rPr>
          <w:sz w:val="22"/>
          <w:szCs w:val="22"/>
        </w:rPr>
        <w:t xml:space="preserve">CLLD sa Zmluva o poskytnutí Príspevku označuje ako „Zmluva o príspevku“. </w:t>
      </w:r>
    </w:p>
    <w:p w14:paraId="116A1CEB" w14:textId="77777777"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14:paraId="2C859D16" w14:textId="67D5682E"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14:paraId="1CE80D44" w14:textId="389D5025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</w:t>
      </w:r>
      <w:r w:rsidR="0070476B">
        <w:t>niach k jednotlivým EŠIF</w:t>
      </w:r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14:paraId="0D51ACFE" w14:textId="5B543E2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14:paraId="11664419" w14:textId="77777777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14:paraId="1B4F32EC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14:paraId="48615848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14:paraId="5984A61C" w14:textId="57876A64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14:paraId="50E565D9" w14:textId="06185EB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r w:rsidR="002A1A18">
        <w:t xml:space="preserve"> </w:t>
      </w:r>
      <w:r w:rsidR="002A6CFC" w:rsidRPr="00BD7D71">
        <w:t xml:space="preserve">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 xml:space="preserve">, </w:t>
      </w:r>
      <w:proofErr w:type="spellStart"/>
      <w:r w:rsidR="00577FC6" w:rsidRPr="00BD7D71">
        <w:t>t.j</w:t>
      </w:r>
      <w:proofErr w:type="spellEnd"/>
      <w:r w:rsidR="00577FC6" w:rsidRPr="00BD7D71">
        <w:t>. použije sa vždy v platnom znení</w:t>
      </w:r>
      <w:r w:rsidR="002A1A18">
        <w:t xml:space="preserve">, okrem prípadu, ak z Právnych predpisov alebo aktov EÚ alebo z Právnych predpisov SR vyplýva povinnosť uplatňovania ich ustanovení v znení platnom v určitom čase, napríklad v prípade štátnej pomoci/pomoci de </w:t>
      </w:r>
      <w:proofErr w:type="spellStart"/>
      <w:r w:rsidR="002A1A18">
        <w:t>minimis</w:t>
      </w:r>
      <w:proofErr w:type="spellEnd"/>
      <w:r w:rsidR="002A1A18">
        <w:t xml:space="preserve"> ku dňu poskytnutia pomoci;</w:t>
      </w:r>
    </w:p>
    <w:p w14:paraId="0B812255" w14:textId="21397FC9"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14:paraId="740ECAF4" w14:textId="036966E9"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14:paraId="13EEEC9A" w14:textId="22D49534"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14:paraId="4FF788D1" w14:textId="6D8C4950"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>Realizáciu</w:t>
      </w:r>
      <w:r w:rsidRPr="00BD7D71">
        <w:rPr>
          <w:b w:val="0"/>
        </w:rPr>
        <w:t xml:space="preserve">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14:paraId="66488E98" w14:textId="10A0F974"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9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089340CD" w14:textId="7C2AD131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1429BB50" w14:textId="11A83B44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7912B85A" w14:textId="6EE491BE"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9"/>
      <w:r w:rsidRPr="000A5DAF">
        <w:rPr>
          <w:rStyle w:val="Odkaznakomentr"/>
          <w:sz w:val="22"/>
          <w:szCs w:val="22"/>
        </w:rPr>
        <w:commentReference w:id="9"/>
      </w:r>
    </w:p>
    <w:p w14:paraId="462EC141" w14:textId="3B035585"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10"/>
      <w:r w:rsidR="00C2491B" w:rsidRPr="00B41510">
        <w:rPr>
          <w:sz w:val="22"/>
          <w:szCs w:val="22"/>
        </w:rPr>
        <w:t>..............................................</w:t>
      </w:r>
      <w:commentRangeEnd w:id="10"/>
      <w:r w:rsidR="00C2491B" w:rsidRPr="000A5DAF">
        <w:rPr>
          <w:rStyle w:val="Odkaznakomentr"/>
          <w:sz w:val="22"/>
          <w:szCs w:val="22"/>
        </w:rPr>
        <w:commentReference w:id="10"/>
      </w:r>
    </w:p>
    <w:p w14:paraId="0AB8A8EB" w14:textId="22865D11"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14:paraId="73E45846" w14:textId="335ECC7D"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</w:t>
      </w:r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14:paraId="29D0215C" w14:textId="6826EF2B"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14:paraId="033E9991" w14:textId="40B3594B"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>Projektu</w:t>
      </w:r>
      <w:ins w:id="11" w:author="Autor">
        <w:r w:rsidR="00384134">
          <w:rPr>
            <w:b w:val="0"/>
          </w:rPr>
          <w:t xml:space="preserve"> k</w:t>
        </w:r>
      </w:ins>
      <w:del w:id="12" w:author="Autor">
        <w:r w:rsidR="00C2491B" w:rsidRPr="00FD2FE5" w:rsidDel="00384134">
          <w:delText xml:space="preserve"> </w:delText>
        </w:r>
        <w:r w:rsidR="005A6B51" w:rsidRPr="005A2F8D" w:rsidDel="00384134">
          <w:rPr>
            <w:b w:val="0"/>
          </w:rPr>
          <w:delText>buď</w:delText>
        </w:r>
        <w:r w:rsidR="00677B78" w:rsidRPr="005A2F8D" w:rsidDel="00384134">
          <w:rPr>
            <w:b w:val="0"/>
          </w:rPr>
          <w:delText xml:space="preserve"> </w:delText>
        </w:r>
        <w:r w:rsidR="007830F2" w:rsidRPr="005A2F8D" w:rsidDel="00384134">
          <w:rPr>
            <w:b w:val="0"/>
          </w:rPr>
          <w:delText>k </w:delText>
        </w:r>
      </w:del>
      <w:ins w:id="13" w:author="Autor">
        <w:r w:rsidR="00384134">
          <w:rPr>
            <w:b w:val="0"/>
          </w:rPr>
          <w:t xml:space="preserve"> </w:t>
        </w:r>
      </w:ins>
      <w:r w:rsidR="007830F2" w:rsidRPr="005A2F8D">
        <w:rPr>
          <w:b w:val="0"/>
        </w:rPr>
        <w:t xml:space="preserve">dátumu </w:t>
      </w:r>
      <w:commentRangeStart w:id="14"/>
      <w:r w:rsidR="007830F2" w:rsidRPr="005A2F8D">
        <w:rPr>
          <w:b w:val="0"/>
        </w:rPr>
        <w:t>Ukončenia realizácie Projektu</w:t>
      </w:r>
      <w:commentRangeEnd w:id="14"/>
      <w:r w:rsidR="00384134">
        <w:rPr>
          <w:rStyle w:val="Odkaznakomentr"/>
          <w:rFonts w:eastAsia="Times New Roman"/>
          <w:b w:val="0"/>
          <w:lang w:eastAsia="sk-SK"/>
        </w:rPr>
        <w:commentReference w:id="14"/>
      </w:r>
      <w:del w:id="15" w:author="Autor">
        <w:r w:rsidR="007830F2" w:rsidRPr="005A2F8D" w:rsidDel="00384134">
          <w:rPr>
            <w:b w:val="0"/>
          </w:rPr>
          <w:delText xml:space="preserve"> </w:delText>
        </w:r>
        <w:r w:rsidR="005A6B51" w:rsidRPr="005A2F8D" w:rsidDel="00384134">
          <w:rPr>
            <w:b w:val="0"/>
          </w:rPr>
          <w:delText xml:space="preserve">alebo po Ukončení realizácie Projektu a ich následné </w:delText>
        </w:r>
        <w:r w:rsidR="007830F2" w:rsidRPr="005A2F8D" w:rsidDel="00384134">
          <w:rPr>
            <w:b w:val="0"/>
          </w:rPr>
          <w:delText xml:space="preserve">udržanie </w:delText>
        </w:r>
        <w:r w:rsidR="00677B78" w:rsidRPr="005A2F8D" w:rsidDel="00384134">
          <w:rPr>
            <w:b w:val="0"/>
          </w:rPr>
          <w:delText xml:space="preserve">počas </w:delText>
        </w:r>
        <w:r w:rsidR="00C2491B" w:rsidRPr="00FD2FE5" w:rsidDel="00384134">
          <w:delText>Obdobia</w:delText>
        </w:r>
        <w:r w:rsidR="00677B78" w:rsidRPr="005A2F8D" w:rsidDel="00384134">
          <w:rPr>
            <w:b w:val="0"/>
          </w:rPr>
          <w:delText xml:space="preserve"> </w:delText>
        </w:r>
        <w:r w:rsidR="007830F2" w:rsidRPr="005A2F8D" w:rsidDel="00384134">
          <w:rPr>
            <w:b w:val="0"/>
          </w:rPr>
          <w:delText>U</w:delText>
        </w:r>
        <w:r w:rsidR="00677B78" w:rsidRPr="005A2F8D" w:rsidDel="00384134">
          <w:rPr>
            <w:b w:val="0"/>
          </w:rPr>
          <w:delText xml:space="preserve">držateľnosti </w:delText>
        </w:r>
        <w:r w:rsidR="00C2491B" w:rsidRPr="00FD2FE5" w:rsidDel="00384134">
          <w:delText>Projektu</w:delText>
        </w:r>
        <w:r w:rsidR="007830F2" w:rsidRPr="005A2F8D" w:rsidDel="00384134">
          <w:rPr>
            <w:b w:val="0"/>
          </w:rPr>
          <w:delText xml:space="preserve"> v súlade s podmienkami uvedenými v článku 71 </w:delText>
        </w:r>
        <w:r w:rsidR="00C2491B" w:rsidDel="00384134">
          <w:delText>V</w:delText>
        </w:r>
        <w:r w:rsidR="00C2491B" w:rsidRPr="00FD2FE5" w:rsidDel="00384134">
          <w:delText>šeobecného</w:delText>
        </w:r>
        <w:r w:rsidR="007830F2" w:rsidRPr="005A2F8D" w:rsidDel="00384134">
          <w:rPr>
            <w:b w:val="0"/>
          </w:rPr>
          <w:delText xml:space="preserve"> nariadenia</w:delText>
        </w:r>
        <w:r w:rsidR="00AC4593" w:rsidRPr="005A2F8D" w:rsidDel="00384134">
          <w:rPr>
            <w:b w:val="0"/>
          </w:rPr>
          <w:delText xml:space="preserve"> a v Zmluve o poskytnutí </w:delText>
        </w:r>
        <w:r w:rsidR="00C2491B" w:rsidDel="00384134">
          <w:delText>Príspevku</w:delText>
        </w:r>
      </w:del>
      <w:ins w:id="16" w:author="Autor">
        <w:r w:rsidR="006E5633">
          <w:rPr>
            <w:b w:val="0"/>
          </w:rPr>
          <w:t>.</w:t>
        </w:r>
      </w:ins>
      <w:del w:id="17" w:author="Autor">
        <w:r w:rsidR="00C2491B" w:rsidRPr="00FD2FE5" w:rsidDel="006E5633">
          <w:delText>.</w:delText>
        </w:r>
      </w:del>
    </w:p>
    <w:p w14:paraId="7CAAA4D9" w14:textId="7675C9B5"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14:paraId="74EB8572" w14:textId="45CFECEE"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 xml:space="preserve">doby Realizácie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14:paraId="0A6B5A68" w14:textId="5E855F08"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14:paraId="53780226" w14:textId="5EABF356"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lastRenderedPageBreak/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14:paraId="3DF758C0" w14:textId="383D8637"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14:paraId="55149BA2" w14:textId="05A31C70"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14:paraId="12A3868C" w14:textId="617D663B"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14:paraId="266D6388" w14:textId="589DFDA3"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14:paraId="6D360364" w14:textId="18B9A31A"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14:paraId="4D901480" w14:textId="3DD1EFE9"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commentRangeStart w:id="18"/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  <w:commentRangeEnd w:id="18"/>
      <w:r w:rsidR="00E17190">
        <w:rPr>
          <w:rStyle w:val="Odkaznakomentr"/>
          <w:rFonts w:eastAsia="Times New Roman"/>
          <w:b w:val="0"/>
          <w:lang w:eastAsia="sk-SK"/>
        </w:rPr>
        <w:commentReference w:id="18"/>
      </w:r>
    </w:p>
    <w:p w14:paraId="41D40E55" w14:textId="6C43460C"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14:paraId="7F36AFA3" w14:textId="1F493573"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14:paraId="0579730D" w14:textId="260B5889"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 xml:space="preserve">VÝDAVKY PROJEKTU A </w:t>
      </w:r>
      <w:r w:rsidR="00C2491B" w:rsidRPr="00B41510">
        <w:t>P</w:t>
      </w:r>
      <w:r w:rsidR="00C2491B">
        <w:t>RÍSPEVOK</w:t>
      </w:r>
    </w:p>
    <w:p w14:paraId="1F3F7212" w14:textId="4C9120A2"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14:paraId="2A2DD3D0" w14:textId="54C130A4"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19"/>
      <w:r w:rsidRPr="00BD7D71">
        <w:rPr>
          <w:sz w:val="22"/>
          <w:szCs w:val="22"/>
        </w:rPr>
        <w:t>Celkové oprávnené výdavky na Realizáciu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19"/>
      <w:r w:rsidR="00D9093D">
        <w:rPr>
          <w:rStyle w:val="Odkaznakomentr"/>
        </w:rPr>
        <w:commentReference w:id="19"/>
      </w:r>
    </w:p>
    <w:p w14:paraId="5DAE4B96" w14:textId="1273D6AD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20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20"/>
      <w:r>
        <w:rPr>
          <w:rStyle w:val="Odkaznakomentr"/>
        </w:rPr>
        <w:commentReference w:id="20"/>
      </w:r>
      <w:r w:rsidR="00C11679" w:rsidRPr="00BD7D71">
        <w:rPr>
          <w:sz w:val="22"/>
          <w:szCs w:val="22"/>
        </w:rPr>
        <w:t xml:space="preserve"> čo predstavuje </w:t>
      </w:r>
      <w:commentRangeStart w:id="21"/>
      <w:r w:rsidRPr="00B41510">
        <w:rPr>
          <w:sz w:val="22"/>
          <w:szCs w:val="22"/>
        </w:rPr>
        <w:t>.....</w:t>
      </w:r>
      <w:commentRangeEnd w:id="21"/>
      <w:r w:rsidRPr="005D50A7">
        <w:rPr>
          <w:rStyle w:val="Odkaznakomentr"/>
          <w:sz w:val="22"/>
        </w:rPr>
        <w:commentReference w:id="21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 xml:space="preserve">Celkových oprávnených výdavkov na Realizáciu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14:paraId="02968EC4" w14:textId="77777777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14:paraId="3B2392C7" w14:textId="00FF6F30"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22"/>
      <w:r w:rsidRPr="00B41510">
        <w:t>...... %</w:t>
      </w:r>
      <w:commentRangeEnd w:id="22"/>
      <w:r w:rsidR="005811FC">
        <w:rPr>
          <w:rStyle w:val="Odkaznakomentr"/>
          <w:rFonts w:eastAsia="Times New Roman"/>
          <w:lang w:eastAsia="sk-SK"/>
        </w:rPr>
        <w:commentReference w:id="22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23"/>
      <w:r w:rsidRPr="00B41510">
        <w:rPr>
          <w:u w:val="single"/>
        </w:rPr>
        <w:t xml:space="preserve">.... </w:t>
      </w:r>
      <w:commentRangeEnd w:id="23"/>
      <w:r w:rsidR="00D9093D">
        <w:rPr>
          <w:rStyle w:val="Odkaznakomentr"/>
          <w:rFonts w:eastAsia="Times New Roman"/>
          <w:lang w:eastAsia="sk-SK"/>
        </w:rPr>
        <w:commentReference w:id="23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14:paraId="6181EC44" w14:textId="11C8F472"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 xml:space="preserve">Realizáciu Projektu, ktoré vzniknú v priebehu Realizácie Projektu a budú nevyhnutné na dosiahnutie cieľa Projektu v zmysle Zmluvy o poskytnutí </w:t>
      </w:r>
      <w:r w:rsidR="00C2491B">
        <w:t>Príspevku</w:t>
      </w:r>
      <w:r w:rsidRPr="00BD7D71">
        <w:t>.</w:t>
      </w:r>
    </w:p>
    <w:p w14:paraId="5051C7BE" w14:textId="44E2FB6A"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14:paraId="6C689219" w14:textId="6556744E"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 xml:space="preserve">ealizáciou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14:paraId="02B9AD44" w14:textId="7DB37C54"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14:paraId="2838B7A3" w14:textId="3665A68D"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14:paraId="78DA59DD" w14:textId="77777777"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14:paraId="79038715" w14:textId="5C6AD149"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14:paraId="176226CB" w14:textId="7E76F064"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14:paraId="163655B5" w14:textId="0558F5B6"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14:paraId="2B76FE75" w14:textId="502E54DA"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14:paraId="7557D7C2" w14:textId="3533ECC2"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V prípade rozporu medzi Zmluvou o poskytnutí Príspevku a Implementačným modelom CLLD a/alebo Právnymi dokumentmi, má prednosť Zmluva o poskytnutí Príspevku (vrátane jej príloh).</w:t>
      </w:r>
      <w:ins w:id="24" w:author="Autor">
        <w:r w:rsidR="00B74BAA">
          <w:rPr>
            <w:sz w:val="22"/>
            <w:szCs w:val="22"/>
          </w:rPr>
          <w:t xml:space="preserve"> Zmluvné strany sa</w:t>
        </w:r>
        <w:r w:rsidR="00E9212A">
          <w:rPr>
            <w:sz w:val="22"/>
            <w:szCs w:val="22"/>
          </w:rPr>
          <w:t xml:space="preserve"> osobitne</w:t>
        </w:r>
        <w:r w:rsidR="00B74BAA">
          <w:rPr>
            <w:sz w:val="22"/>
            <w:szCs w:val="22"/>
          </w:rPr>
          <w:t xml:space="preserve"> dohodli, že ak</w:t>
        </w:r>
        <w:r w:rsidR="00561830">
          <w:rPr>
            <w:sz w:val="22"/>
            <w:szCs w:val="22"/>
          </w:rPr>
          <w:t xml:space="preserve"> Implementačný model CLLD a/alebo iný Právny dokument </w:t>
        </w:r>
        <w:r w:rsidR="00DB4B2A">
          <w:rPr>
            <w:sz w:val="22"/>
            <w:szCs w:val="22"/>
          </w:rPr>
          <w:t>zakotvuje pre</w:t>
        </w:r>
        <w:del w:id="25" w:author="Autor">
          <w:r w:rsidR="00561830" w:rsidDel="00DB4B2A">
            <w:rPr>
              <w:sz w:val="22"/>
              <w:szCs w:val="22"/>
            </w:rPr>
            <w:delText>umožňuje</w:delText>
          </w:r>
        </w:del>
        <w:r w:rsidR="002F43BD">
          <w:rPr>
            <w:sz w:val="22"/>
            <w:szCs w:val="22"/>
          </w:rPr>
          <w:t xml:space="preserve"> </w:t>
        </w:r>
        <w:r w:rsidR="00142E0C">
          <w:rPr>
            <w:sz w:val="22"/>
            <w:szCs w:val="22"/>
          </w:rPr>
          <w:t>Užívateľ</w:t>
        </w:r>
        <w:r w:rsidR="00DB4B2A">
          <w:rPr>
            <w:sz w:val="22"/>
            <w:szCs w:val="22"/>
          </w:rPr>
          <w:t>a</w:t>
        </w:r>
        <w:del w:id="26" w:author="Autor">
          <w:r w:rsidR="00142E0C" w:rsidDel="00DB4B2A">
            <w:rPr>
              <w:sz w:val="22"/>
              <w:szCs w:val="22"/>
            </w:rPr>
            <w:delText>ovi</w:delText>
          </w:r>
        </w:del>
        <w:r w:rsidR="002F43BD">
          <w:rPr>
            <w:sz w:val="22"/>
            <w:szCs w:val="22"/>
          </w:rPr>
          <w:t xml:space="preserve"> väčší rozsah práv</w:t>
        </w:r>
        <w:r w:rsidR="00DB4B2A">
          <w:rPr>
            <w:sz w:val="22"/>
            <w:szCs w:val="22"/>
          </w:rPr>
          <w:t xml:space="preserve"> a povinností</w:t>
        </w:r>
        <w:del w:id="27" w:author="Autor">
          <w:r w:rsidR="002F43BD" w:rsidDel="00E9212A">
            <w:rPr>
              <w:sz w:val="22"/>
              <w:szCs w:val="22"/>
            </w:rPr>
            <w:delText>,</w:delText>
          </w:r>
        </w:del>
        <w:r w:rsidR="002F43BD">
          <w:rPr>
            <w:sz w:val="22"/>
            <w:szCs w:val="22"/>
          </w:rPr>
          <w:t xml:space="preserve"> ako </w:t>
        </w:r>
        <w:r w:rsidR="00B74BAA">
          <w:rPr>
            <w:sz w:val="22"/>
            <w:szCs w:val="22"/>
          </w:rPr>
          <w:t>Z</w:t>
        </w:r>
        <w:r w:rsidR="002F43BD">
          <w:rPr>
            <w:sz w:val="22"/>
            <w:szCs w:val="22"/>
          </w:rPr>
          <w:t>mluva</w:t>
        </w:r>
        <w:r w:rsidR="00B74BAA">
          <w:rPr>
            <w:sz w:val="22"/>
            <w:szCs w:val="22"/>
          </w:rPr>
          <w:t xml:space="preserve"> o poskytnutí P</w:t>
        </w:r>
        <w:r w:rsidR="002F43BD">
          <w:rPr>
            <w:sz w:val="22"/>
            <w:szCs w:val="22"/>
          </w:rPr>
          <w:t>ríspevku</w:t>
        </w:r>
        <w:r w:rsidR="00E9212A">
          <w:rPr>
            <w:sz w:val="22"/>
            <w:szCs w:val="22"/>
          </w:rPr>
          <w:t xml:space="preserve"> a tieto </w:t>
        </w:r>
        <w:r w:rsidR="001E3F2D">
          <w:rPr>
            <w:sz w:val="22"/>
            <w:szCs w:val="22"/>
          </w:rPr>
          <w:t>práva</w:t>
        </w:r>
        <w:r w:rsidR="00DB4B2A">
          <w:rPr>
            <w:sz w:val="22"/>
            <w:szCs w:val="22"/>
          </w:rPr>
          <w:t xml:space="preserve"> a povinnosti</w:t>
        </w:r>
        <w:r w:rsidR="001E3F2D">
          <w:rPr>
            <w:sz w:val="22"/>
            <w:szCs w:val="22"/>
          </w:rPr>
          <w:t xml:space="preserve"> nie sú v hrubom rozpore so Zmluvou o poskytnutí Príspevku</w:t>
        </w:r>
        <w:r w:rsidR="002F43BD">
          <w:rPr>
            <w:sz w:val="22"/>
            <w:szCs w:val="22"/>
          </w:rPr>
          <w:t>, takýto Právny dokument má</w:t>
        </w:r>
        <w:r w:rsidR="00DB4B2A">
          <w:rPr>
            <w:sz w:val="22"/>
            <w:szCs w:val="22"/>
          </w:rPr>
          <w:t xml:space="preserve"> </w:t>
        </w:r>
        <w:del w:id="28" w:author="Autor">
          <w:r w:rsidR="00DB4B2A" w:rsidDel="00F3241C">
            <w:rPr>
              <w:sz w:val="22"/>
              <w:szCs w:val="22"/>
            </w:rPr>
            <w:delText xml:space="preserve">v príslušných častiach </w:delText>
          </w:r>
          <w:r w:rsidR="00DB4B2A" w:rsidDel="00133692">
            <w:rPr>
              <w:sz w:val="22"/>
              <w:szCs w:val="22"/>
            </w:rPr>
            <w:delText>aplikačnú</w:delText>
          </w:r>
        </w:del>
        <w:r w:rsidR="002F43BD">
          <w:rPr>
            <w:sz w:val="22"/>
            <w:szCs w:val="22"/>
          </w:rPr>
          <w:t xml:space="preserve"> prednosť pred Zmluvou o</w:t>
        </w:r>
        <w:del w:id="29" w:author="Autor">
          <w:r w:rsidR="002F43BD" w:rsidDel="001E3F2D">
            <w:rPr>
              <w:sz w:val="22"/>
              <w:szCs w:val="22"/>
            </w:rPr>
            <w:delText> </w:delText>
          </w:r>
        </w:del>
        <w:r w:rsidR="001E3F2D">
          <w:rPr>
            <w:sz w:val="22"/>
            <w:szCs w:val="22"/>
          </w:rPr>
          <w:t> </w:t>
        </w:r>
        <w:r w:rsidR="002F43BD">
          <w:rPr>
            <w:sz w:val="22"/>
            <w:szCs w:val="22"/>
          </w:rPr>
          <w:t>poskytnutí</w:t>
        </w:r>
        <w:r w:rsidR="001E3F2D">
          <w:rPr>
            <w:sz w:val="22"/>
            <w:szCs w:val="22"/>
          </w:rPr>
          <w:t xml:space="preserve"> Príspevku.</w:t>
        </w:r>
        <w:del w:id="30" w:author="Autor">
          <w:r w:rsidR="002F43BD" w:rsidDel="001E3F2D">
            <w:rPr>
              <w:sz w:val="22"/>
              <w:szCs w:val="22"/>
            </w:rPr>
            <w:delText xml:space="preserve">  </w:delText>
          </w:r>
        </w:del>
      </w:ins>
      <w:del w:id="31" w:author="Autor">
        <w:r w:rsidDel="001E3F2D">
          <w:rPr>
            <w:sz w:val="22"/>
            <w:szCs w:val="22"/>
          </w:rPr>
          <w:delText xml:space="preserve"> </w:delText>
        </w:r>
      </w:del>
    </w:p>
    <w:p w14:paraId="0F0C97A3" w14:textId="40B8CBB2"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</w:t>
      </w:r>
      <w:r w:rsidRPr="00FB2F36">
        <w:rPr>
          <w:b w:val="0"/>
        </w:rPr>
        <w:lastRenderedPageBreak/>
        <w:t xml:space="preserve">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14:paraId="7122067A" w14:textId="0C5E8021"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>ealizáciu</w:t>
      </w:r>
      <w:r w:rsidR="00711DED" w:rsidRPr="00FB2F36">
        <w:rPr>
          <w:b w:val="0"/>
        </w:rPr>
        <w:t xml:space="preserve">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14:paraId="415F745A" w14:textId="28D3032F"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14:paraId="05FF6841" w14:textId="238C3147"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14:paraId="49B5CC32" w14:textId="5B6AB4A7"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32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32"/>
      <w:r w:rsidR="008974B7" w:rsidRPr="00B167B7">
        <w:commentReference w:id="32"/>
      </w:r>
    </w:p>
    <w:p w14:paraId="26FCFA1F" w14:textId="67510E10"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33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33"/>
      <w:r w:rsidR="009A6389" w:rsidRPr="00512850">
        <w:commentReference w:id="33"/>
      </w:r>
    </w:p>
    <w:p w14:paraId="521436CD" w14:textId="77777777" w:rsidR="00696212" w:rsidRPr="000A76D6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A76D6">
        <w:t xml:space="preserve">KOMUNIKÁCIA ZMLUVNÝCH STRÁN A </w:t>
      </w:r>
      <w:r w:rsidR="00486613" w:rsidRPr="000A76D6">
        <w:t>DORUČOVANIE</w:t>
      </w:r>
    </w:p>
    <w:p w14:paraId="6C873182" w14:textId="0911D5D9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</w:t>
      </w:r>
      <w:r w:rsidR="009D74A0">
        <w:rPr>
          <w:sz w:val="22"/>
          <w:szCs w:val="22"/>
        </w:rPr>
        <w:t xml:space="preserve"> v elektronickej podobe</w:t>
      </w:r>
      <w:r w:rsidRPr="00BD7D71">
        <w:rPr>
          <w:sz w:val="22"/>
          <w:szCs w:val="22"/>
        </w:rPr>
        <w:t>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zaväzujú, že </w:t>
      </w:r>
      <w:r w:rsidR="009D74A0">
        <w:rPr>
          <w:sz w:val="22"/>
          <w:szCs w:val="22"/>
        </w:rPr>
        <w:t xml:space="preserve">v nevyhnutných prípadoch môže mať takáto komunikácia písomnú formu v listinnej podobe a Zmluvné strany </w:t>
      </w:r>
      <w:r w:rsidRPr="00BD7D71">
        <w:rPr>
          <w:sz w:val="22"/>
          <w:szCs w:val="22"/>
        </w:rPr>
        <w:t xml:space="preserve">budú </w:t>
      </w:r>
      <w:r w:rsidR="009D74A0">
        <w:rPr>
          <w:sz w:val="22"/>
          <w:szCs w:val="22"/>
        </w:rPr>
        <w:t xml:space="preserve">v tomto prípade </w:t>
      </w:r>
      <w:r w:rsidRPr="00BD7D71">
        <w:rPr>
          <w:sz w:val="22"/>
          <w:szCs w:val="22"/>
        </w:rPr>
        <w:t xml:space="preserve">pre vzájomnú písomnú </w:t>
      </w:r>
      <w:r w:rsidRPr="00BD7D71">
        <w:rPr>
          <w:sz w:val="22"/>
          <w:szCs w:val="22"/>
        </w:rPr>
        <w:lastRenderedPageBreak/>
        <w:t xml:space="preserve">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14:paraId="5ABB2A16" w14:textId="457588B4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14:paraId="594A7026" w14:textId="6D467673"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commentRangeStart w:id="34"/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14:paraId="17BD39B3" w14:textId="68CB0131"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14:paraId="515B3DFA" w14:textId="18DC31BD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34657145" w14:textId="0CDBE7F3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  <w:commentRangeEnd w:id="34"/>
      <w:r w:rsidR="00B42F3C">
        <w:rPr>
          <w:rStyle w:val="Odkaznakomentr"/>
        </w:rPr>
        <w:commentReference w:id="34"/>
      </w:r>
    </w:p>
    <w:p w14:paraId="538E3D41" w14:textId="729DA352"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commentRangeStart w:id="35"/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  <w:commentRangeEnd w:id="35"/>
      <w:r w:rsidR="00B42F3C">
        <w:rPr>
          <w:rStyle w:val="Odkaznakomentr"/>
        </w:rPr>
        <w:commentReference w:id="35"/>
      </w:r>
    </w:p>
    <w:p w14:paraId="641C8D30" w14:textId="33890F2E"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r w:rsidR="00145AB6">
        <w:rPr>
          <w:sz w:val="22"/>
          <w:szCs w:val="22"/>
        </w:rPr>
        <w:t xml:space="preserve"> alebo momentom, ktorým sa za doručenú považuje zásielka doručovaná v listinnej podobe podľa tejto zmluvy pokiaľ sa ju MAS pokúsi doručiť aj v listinnej podobe</w:t>
      </w:r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14:paraId="36616758" w14:textId="4B7E84FC"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</w:t>
      </w:r>
      <w:r w:rsidR="00002F16" w:rsidRPr="00BD7D71">
        <w:rPr>
          <w:sz w:val="22"/>
          <w:szCs w:val="22"/>
        </w:rPr>
        <w:lastRenderedPageBreak/>
        <w:t xml:space="preserve">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14:paraId="51C66CF1" w14:textId="4FC0A1DF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vzájomne si písomne oznámiť všetky údaje, ktoré budú potrebné pre tento spôsob doručovania,</w:t>
      </w:r>
    </w:p>
    <w:p w14:paraId="444E2873" w14:textId="01573A63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14:paraId="0572A7E3" w14:textId="0DC617D8"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14:paraId="74C8188E" w14:textId="77777777"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14:paraId="0F24D052" w14:textId="77777777" w:rsidR="00696212" w:rsidRPr="00402F41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402F41">
        <w:t>OSOBITNÉ DOJEDNANIA</w:t>
      </w:r>
    </w:p>
    <w:p w14:paraId="12589656" w14:textId="6A324484"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r w:rsidR="002A535C" w:rsidRPr="00BD7D71">
        <w:rPr>
          <w:sz w:val="22"/>
          <w:szCs w:val="22"/>
        </w:rPr>
        <w:t xml:space="preserve">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 Projektu. </w:t>
      </w:r>
      <w:r w:rsidR="002A535C" w:rsidRPr="00BD7D71">
        <w:rPr>
          <w:sz w:val="22"/>
          <w:szCs w:val="22"/>
        </w:rPr>
        <w:t>Žiadosť o platbu (s príznakom záverečná)</w:t>
      </w:r>
      <w:r w:rsidR="004F1FFA">
        <w:rPr>
          <w:sz w:val="22"/>
          <w:szCs w:val="22"/>
        </w:rPr>
        <w:t xml:space="preserve">, ako aj </w:t>
      </w:r>
      <w:r w:rsidR="00053C59">
        <w:rPr>
          <w:sz w:val="22"/>
          <w:szCs w:val="22"/>
        </w:rPr>
        <w:t>Žiadosť na</w:t>
      </w:r>
      <w:r w:rsidR="00053C59" w:rsidRPr="00053C59">
        <w:rPr>
          <w:sz w:val="22"/>
          <w:szCs w:val="22"/>
        </w:rPr>
        <w:t xml:space="preserve"> poskytnutie </w:t>
      </w:r>
      <w:proofErr w:type="spellStart"/>
      <w:r w:rsidR="00053C59" w:rsidRPr="00053C59">
        <w:rPr>
          <w:sz w:val="22"/>
          <w:szCs w:val="22"/>
        </w:rPr>
        <w:t>predfinancovania</w:t>
      </w:r>
      <w:proofErr w:type="spellEnd"/>
      <w:r w:rsidR="00053C59" w:rsidRPr="00053C59">
        <w:rPr>
          <w:sz w:val="22"/>
          <w:szCs w:val="22"/>
        </w:rPr>
        <w:t xml:space="preserve"> poslednej časti </w:t>
      </w:r>
      <w:r w:rsidR="00053C59">
        <w:rPr>
          <w:sz w:val="22"/>
          <w:szCs w:val="22"/>
        </w:rPr>
        <w:t>P</w:t>
      </w:r>
      <w:r w:rsidR="00053C59" w:rsidRPr="00053C59">
        <w:rPr>
          <w:sz w:val="22"/>
          <w:szCs w:val="22"/>
        </w:rPr>
        <w:t>ríspevku</w:t>
      </w:r>
      <w:r w:rsidR="002A535C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</w:t>
      </w:r>
      <w:ins w:id="36" w:author="Autor">
        <w:r w:rsidR="009A29F9">
          <w:rPr>
            <w:sz w:val="22"/>
            <w:szCs w:val="22"/>
          </w:rPr>
          <w:t xml:space="preserve"> </w:t>
        </w:r>
      </w:ins>
      <w:del w:id="37" w:author="Autor">
        <w:r w:rsidR="002A535C" w:rsidRPr="00BD7D71" w:rsidDel="009A29F9">
          <w:rPr>
            <w:sz w:val="22"/>
            <w:szCs w:val="22"/>
          </w:rPr>
          <w:delText xml:space="preserve"> </w:delText>
        </w:r>
      </w:del>
      <w:r w:rsidR="002A535C" w:rsidRPr="00BD7D71">
        <w:rPr>
          <w:sz w:val="22"/>
          <w:szCs w:val="22"/>
        </w:rPr>
        <w:t xml:space="preserve">do </w:t>
      </w:r>
      <w:r w:rsidR="00635D68">
        <w:rPr>
          <w:sz w:val="22"/>
          <w:szCs w:val="22"/>
        </w:rPr>
        <w:t>9</w:t>
      </w:r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r w:rsidR="00635D68">
        <w:rPr>
          <w:sz w:val="22"/>
          <w:szCs w:val="22"/>
        </w:rPr>
        <w:t>ov</w:t>
      </w:r>
      <w:r w:rsidR="002A535C" w:rsidRPr="00BD7D71">
        <w:rPr>
          <w:sz w:val="22"/>
          <w:szCs w:val="22"/>
        </w:rPr>
        <w:t xml:space="preserve"> </w:t>
      </w:r>
      <w:r w:rsidR="00053C59">
        <w:rPr>
          <w:sz w:val="22"/>
          <w:szCs w:val="22"/>
        </w:rPr>
        <w:t>odo dňa nadobudnutia účinnosti Zmluvy</w:t>
      </w:r>
      <w:r w:rsidR="009C4D51">
        <w:rPr>
          <w:sz w:val="22"/>
          <w:szCs w:val="22"/>
        </w:rPr>
        <w:t xml:space="preserve"> o poskytnutí Príspevku</w:t>
      </w:r>
      <w:ins w:id="38" w:author="Autor">
        <w:r w:rsidR="00F82720">
          <w:rPr>
            <w:sz w:val="22"/>
            <w:szCs w:val="22"/>
          </w:rPr>
          <w:t xml:space="preserve"> a zároveň najneskôr do hraničného termínu </w:t>
        </w:r>
        <w:r w:rsidR="00C87980">
          <w:rPr>
            <w:sz w:val="22"/>
            <w:szCs w:val="22"/>
          </w:rPr>
          <w:t>na</w:t>
        </w:r>
        <w:r w:rsidR="00193C3C">
          <w:rPr>
            <w:sz w:val="22"/>
            <w:szCs w:val="22"/>
          </w:rPr>
          <w:t xml:space="preserve"> Ukončenie</w:t>
        </w:r>
        <w:r w:rsidR="00C87980">
          <w:rPr>
            <w:sz w:val="22"/>
            <w:szCs w:val="22"/>
          </w:rPr>
          <w:t xml:space="preserve"> </w:t>
        </w:r>
        <w:r w:rsidR="001944AC">
          <w:rPr>
            <w:sz w:val="22"/>
            <w:szCs w:val="22"/>
          </w:rPr>
          <w:t>R</w:t>
        </w:r>
        <w:del w:id="39" w:author="Autor">
          <w:r w:rsidR="00C87980" w:rsidDel="001944AC">
            <w:rPr>
              <w:sz w:val="22"/>
              <w:szCs w:val="22"/>
            </w:rPr>
            <w:delText>r</w:delText>
          </w:r>
        </w:del>
        <w:r w:rsidR="00C87980">
          <w:rPr>
            <w:sz w:val="22"/>
            <w:szCs w:val="22"/>
          </w:rPr>
          <w:t>ealizáci</w:t>
        </w:r>
        <w:r w:rsidR="00193C3C">
          <w:rPr>
            <w:sz w:val="22"/>
            <w:szCs w:val="22"/>
          </w:rPr>
          <w:t>e</w:t>
        </w:r>
        <w:del w:id="40" w:author="Autor">
          <w:r w:rsidR="00C87980" w:rsidDel="00193C3C">
            <w:rPr>
              <w:sz w:val="22"/>
              <w:szCs w:val="22"/>
            </w:rPr>
            <w:delText>u</w:delText>
          </w:r>
        </w:del>
        <w:r w:rsidR="00C87980">
          <w:rPr>
            <w:sz w:val="22"/>
            <w:szCs w:val="22"/>
          </w:rPr>
          <w:t xml:space="preserve"> </w:t>
        </w:r>
        <w:r w:rsidR="00193C3C">
          <w:rPr>
            <w:sz w:val="22"/>
            <w:szCs w:val="22"/>
          </w:rPr>
          <w:t>Pr</w:t>
        </w:r>
        <w:del w:id="41" w:author="Autor">
          <w:r w:rsidR="001944AC" w:rsidDel="00193C3C">
            <w:rPr>
              <w:sz w:val="22"/>
              <w:szCs w:val="22"/>
            </w:rPr>
            <w:delText>R</w:delText>
          </w:r>
          <w:r w:rsidR="00C87980" w:rsidDel="001944AC">
            <w:rPr>
              <w:sz w:val="22"/>
              <w:szCs w:val="22"/>
            </w:rPr>
            <w:delText>p</w:delText>
          </w:r>
          <w:r w:rsidR="00C87980" w:rsidDel="00193C3C">
            <w:rPr>
              <w:sz w:val="22"/>
              <w:szCs w:val="22"/>
            </w:rPr>
            <w:delText>r</w:delText>
          </w:r>
        </w:del>
        <w:r w:rsidR="00C87980">
          <w:rPr>
            <w:sz w:val="22"/>
            <w:szCs w:val="22"/>
          </w:rPr>
          <w:t xml:space="preserve">ojektu </w:t>
        </w:r>
        <w:r w:rsidR="00F82720">
          <w:rPr>
            <w:sz w:val="22"/>
            <w:szCs w:val="22"/>
          </w:rPr>
          <w:t>stanoveného v príslušnej Výzv</w:t>
        </w:r>
        <w:r w:rsidR="001944AC">
          <w:rPr>
            <w:sz w:val="22"/>
            <w:szCs w:val="22"/>
          </w:rPr>
          <w:t>e</w:t>
        </w:r>
        <w:del w:id="42" w:author="Autor">
          <w:r w:rsidR="00F82720" w:rsidDel="001944AC">
            <w:rPr>
              <w:sz w:val="22"/>
              <w:szCs w:val="22"/>
            </w:rPr>
            <w:delText>y na predkladanie ŽoPr</w:delText>
          </w:r>
        </w:del>
        <w:r w:rsidR="00F82720">
          <w:rPr>
            <w:sz w:val="22"/>
            <w:szCs w:val="22"/>
          </w:rPr>
          <w:t xml:space="preserve">, podľa ktorej bol </w:t>
        </w:r>
        <w:del w:id="43" w:author="Autor">
          <w:r w:rsidR="00F82720" w:rsidDel="001944AC">
            <w:rPr>
              <w:sz w:val="22"/>
              <w:szCs w:val="22"/>
            </w:rPr>
            <w:delText>p</w:delText>
          </w:r>
        </w:del>
        <w:r w:rsidR="001944AC">
          <w:rPr>
            <w:sz w:val="22"/>
            <w:szCs w:val="22"/>
          </w:rPr>
          <w:t>P</w:t>
        </w:r>
        <w:r w:rsidR="00F82720">
          <w:rPr>
            <w:sz w:val="22"/>
            <w:szCs w:val="22"/>
          </w:rPr>
          <w:t>rojekt posudzovaný a schv</w:t>
        </w:r>
        <w:r w:rsidR="00C87980">
          <w:rPr>
            <w:sz w:val="22"/>
            <w:szCs w:val="22"/>
          </w:rPr>
          <w:t>álený</w:t>
        </w:r>
      </w:ins>
      <w:del w:id="44" w:author="Autor">
        <w:r w:rsidR="002A535C" w:rsidRPr="00BD7D71" w:rsidDel="00F82720">
          <w:rPr>
            <w:sz w:val="22"/>
            <w:szCs w:val="22"/>
          </w:rPr>
          <w:delText>.</w:delText>
        </w:r>
      </w:del>
    </w:p>
    <w:p w14:paraId="6B8C0BB9" w14:textId="06E82F16"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14:paraId="76AAB808" w14:textId="76B46113"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14:paraId="0E63069E" w14:textId="5EC402C6"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14:paraId="3A642885" w14:textId="42ADCC09"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r w:rsidR="003D48FF" w:rsidRPr="00BD7D71">
        <w:rPr>
          <w:sz w:val="22"/>
          <w:szCs w:val="22"/>
        </w:rPr>
        <w:t xml:space="preserve">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</w:t>
      </w:r>
      <w:r w:rsidR="001B46C6" w:rsidRPr="00BD7D71">
        <w:rPr>
          <w:sz w:val="22"/>
          <w:szCs w:val="22"/>
        </w:rPr>
        <w:lastRenderedPageBreak/>
        <w:t xml:space="preserve">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14:paraId="21E8E353" w14:textId="6E037916"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14:paraId="65D34317" w14:textId="1DEFAF5D"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14:paraId="476FDADD" w14:textId="6FCC4953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14:paraId="210AC043" w14:textId="4B030D11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14:paraId="1F41F0E0" w14:textId="68CB779E"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r w:rsidR="00FF5B1C">
        <w:rPr>
          <w:sz w:val="22"/>
          <w:szCs w:val="22"/>
        </w:rPr>
        <w:t>10 rokov</w:t>
      </w:r>
      <w:r w:rsidRPr="00BD7D71">
        <w:rPr>
          <w:sz w:val="22"/>
          <w:szCs w:val="22"/>
        </w:rPr>
        <w:t xml:space="preserve"> od doby, kedy premlčacia doba začala plynúť po prvý raz.</w:t>
      </w:r>
    </w:p>
    <w:p w14:paraId="3FC27A9F" w14:textId="0A4B9BE6"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14:paraId="61F5D730" w14:textId="52259F66"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45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45"/>
      <w:r>
        <w:rPr>
          <w:rStyle w:val="Odkaznakomentr"/>
          <w:szCs w:val="20"/>
        </w:rPr>
        <w:commentReference w:id="45"/>
      </w:r>
      <w:r>
        <w:rPr>
          <w:sz w:val="22"/>
          <w:szCs w:val="22"/>
        </w:rPr>
        <w:t>.</w:t>
      </w:r>
    </w:p>
    <w:p w14:paraId="05BEDBB1" w14:textId="6D7FC18C" w:rsidR="00C2491B" w:rsidRPr="00B532D6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532D6">
        <w:t>ZMENA ZMLUVY</w:t>
      </w:r>
      <w:r w:rsidR="00C2491B" w:rsidRPr="00B532D6">
        <w:t xml:space="preserve"> O POSKYTNUTÍ PRÍSPEVKU a projektu</w:t>
      </w:r>
    </w:p>
    <w:p w14:paraId="3F205A9F" w14:textId="6F1D255B"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14:paraId="57415D6D" w14:textId="707E7252"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14:paraId="0C1B278D" w14:textId="663B7CCB"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ex-</w:t>
      </w:r>
      <w:proofErr w:type="spellStart"/>
      <w:r w:rsidR="00CA2B6A">
        <w:rPr>
          <w:sz w:val="22"/>
          <w:szCs w:val="22"/>
          <w:u w:val="single"/>
        </w:rPr>
        <w:t>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14:paraId="653DEB38" w14:textId="16EA8ED7"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 xml:space="preserve">Výsledkom posúdenia zmeny je jej akceptovanie, ak je zmena a stav, ktorý vyvolá, </w:t>
      </w:r>
      <w:r w:rsidR="00A92459">
        <w:rPr>
          <w:sz w:val="22"/>
          <w:szCs w:val="22"/>
        </w:rPr>
        <w:lastRenderedPageBreak/>
        <w:t>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>, ktorý bude obsahovať 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14:paraId="2193F2DC" w14:textId="77777777"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14:paraId="43D8AF06" w14:textId="77777777"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14:paraId="1375B0E4" w14:textId="7588E815"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14:paraId="250FE3BC" w14:textId="64F5C25E"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14:paraId="43714BC6" w14:textId="28598200"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 xml:space="preserve">o viac ako </w:t>
      </w:r>
      <w:commentRangeStart w:id="46"/>
      <w:r w:rsidR="00A346F0" w:rsidRPr="00BD7D71">
        <w:rPr>
          <w:sz w:val="22"/>
          <w:szCs w:val="22"/>
        </w:rPr>
        <w:t>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 xml:space="preserve">% oproti </w:t>
      </w:r>
      <w:commentRangeEnd w:id="46"/>
      <w:r w:rsidR="00F06F46">
        <w:rPr>
          <w:rStyle w:val="Odkaznakomentr"/>
        </w:rPr>
        <w:commentReference w:id="46"/>
      </w:r>
      <w:r w:rsidR="00A346F0" w:rsidRPr="00BD7D71">
        <w:rPr>
          <w:sz w:val="22"/>
          <w:szCs w:val="22"/>
        </w:rPr>
        <w:t>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14:paraId="2008645A" w14:textId="3265307D"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</w:t>
      </w:r>
      <w:r w:rsidR="00B017B2" w:rsidRPr="00BD7D71">
        <w:rPr>
          <w:bCs/>
          <w:sz w:val="22"/>
          <w:szCs w:val="22"/>
        </w:rPr>
        <w:t xml:space="preserve">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 xml:space="preserve">rozšírenie rozsahu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14:paraId="7CFE8A3D" w14:textId="3AEF412A"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 xml:space="preserve">Realizáciou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14:paraId="4C0A332E" w14:textId="1BD38CC9"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14:paraId="3E5A50A4" w14:textId="357E32D6"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14:paraId="29D470C2" w14:textId="1DCCC43A"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14:paraId="55F67966" w14:textId="21288F73"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14:paraId="692338F9" w14:textId="77777777"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14:paraId="6B9C1D5C" w14:textId="72976B83"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47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47"/>
      <w:r w:rsidRPr="00111B98">
        <w:rPr>
          <w:sz w:val="22"/>
          <w:szCs w:val="22"/>
        </w:rPr>
        <w:t xml:space="preserve">. </w:t>
      </w:r>
    </w:p>
    <w:p w14:paraId="0D8720F9" w14:textId="04CB6719" w:rsidR="00CA2B6A" w:rsidRPr="007B2597" w:rsidRDefault="00CA2B6A" w:rsidP="005C228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>vrátane zmeny týkajúc</w:t>
      </w:r>
      <w:ins w:id="48" w:author="Autor">
        <w:r w:rsidR="00276571">
          <w:rPr>
            <w:sz w:val="22"/>
            <w:szCs w:val="22"/>
          </w:rPr>
          <w:t>ej</w:t>
        </w:r>
      </w:ins>
      <w:del w:id="49" w:author="Autor">
        <w:r w:rsidR="000A09D2" w:rsidRPr="007B2597" w:rsidDel="00276571">
          <w:rPr>
            <w:sz w:val="22"/>
            <w:szCs w:val="22"/>
          </w:rPr>
          <w:delText>a</w:delText>
        </w:r>
      </w:del>
      <w:r w:rsidR="000A09D2" w:rsidRPr="007B2597">
        <w:rPr>
          <w:sz w:val="22"/>
          <w:szCs w:val="22"/>
        </w:rPr>
        <w:t xml:space="preserve"> sa predĺženia Realizácie Projektu oproti termín</w:t>
      </w:r>
      <w:ins w:id="50" w:author="Autor">
        <w:r w:rsidR="00276571">
          <w:rPr>
            <w:sz w:val="22"/>
            <w:szCs w:val="22"/>
          </w:rPr>
          <w:t>u</w:t>
        </w:r>
      </w:ins>
      <w:del w:id="51" w:author="Autor">
        <w:r w:rsidR="000A09D2" w:rsidRPr="007B2597" w:rsidDel="00276571">
          <w:rPr>
            <w:sz w:val="22"/>
            <w:szCs w:val="22"/>
          </w:rPr>
          <w:delText>om</w:delText>
        </w:r>
      </w:del>
      <w:r w:rsidR="000A09D2" w:rsidRPr="007B2597">
        <w:rPr>
          <w:sz w:val="22"/>
          <w:szCs w:val="22"/>
        </w:rPr>
        <w:t xml:space="preserve"> vyplývajúc</w:t>
      </w:r>
      <w:ins w:id="52" w:author="Autor">
        <w:r w:rsidR="00276571">
          <w:rPr>
            <w:sz w:val="22"/>
            <w:szCs w:val="22"/>
          </w:rPr>
          <w:t>emu</w:t>
        </w:r>
      </w:ins>
      <w:del w:id="53" w:author="Autor">
        <w:r w:rsidR="000A09D2" w:rsidRPr="007B2597" w:rsidDel="00276571">
          <w:rPr>
            <w:sz w:val="22"/>
            <w:szCs w:val="22"/>
          </w:rPr>
          <w:delText>im</w:delText>
        </w:r>
      </w:del>
      <w:r w:rsidR="000A09D2" w:rsidRPr="007B2597">
        <w:rPr>
          <w:sz w:val="22"/>
          <w:szCs w:val="22"/>
        </w:rPr>
        <w:t xml:space="preserve"> z Prílohy č. 2 zmluvy, </w:t>
      </w:r>
      <w:del w:id="54" w:author="Autor">
        <w:r w:rsidR="00C843AB" w:rsidRPr="007B2597" w:rsidDel="00276571">
          <w:rPr>
            <w:sz w:val="22"/>
            <w:szCs w:val="22"/>
          </w:rPr>
          <w:delText>zmeny</w:delText>
        </w:r>
        <w:r w:rsidR="00C843AB" w:rsidRPr="007B2597" w:rsidDel="00276571">
          <w:rPr>
            <w:bCs/>
            <w:sz w:val="22"/>
            <w:szCs w:val="22"/>
          </w:rPr>
          <w:delText xml:space="preserve"> týkajúcej sa omeškania Užívateľa so Začatím realizácie Projektu o viac ako 3 mesiace </w:delText>
        </w:r>
        <w:r w:rsidR="00C843AB" w:rsidRPr="007B2597" w:rsidDel="00276571">
          <w:rPr>
            <w:sz w:val="22"/>
            <w:szCs w:val="22"/>
          </w:rPr>
          <w:delText xml:space="preserve">od termínu uvedeného v Prílohe č. 2 zmluvy </w:delText>
        </w:r>
      </w:del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zmeny je jej akceptovanie, ak je zmena a stav, ktorý vyvolá, v súlade s touto Zmluvou o poskytnutí Príspevku a všetkými </w:t>
      </w:r>
      <w:r w:rsidRPr="007B2597">
        <w:rPr>
          <w:sz w:val="22"/>
          <w:szCs w:val="22"/>
        </w:rPr>
        <w:lastRenderedPageBreak/>
        <w:t xml:space="preserve">podmienkami, za splnenia ktorých sa realizuje Projekt, ktoré vyplývajú z dokumentov uvedených v článku 3 ods. 3.3 zmluvy. O akceptovaní zmeny vydá MAS Užívateľovi potvrdenie. K vyhotoveniu písomného dodatku Zmluvy o poskytnutí Príspevku, ktorý bude obsahovať akceptované zmeny, 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14:paraId="1408ACB4" w14:textId="77777777"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14:paraId="2BD62A5E" w14:textId="1BE5085B"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</w:t>
      </w:r>
      <w:commentRangeStart w:id="55"/>
      <w:r w:rsidR="00DC775D" w:rsidRPr="00FA305D">
        <w:rPr>
          <w:sz w:val="22"/>
          <w:szCs w:val="22"/>
        </w:rPr>
        <w:t xml:space="preserve">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  <w:commentRangeEnd w:id="55"/>
      <w:r w:rsidR="00616374">
        <w:rPr>
          <w:rStyle w:val="Odkaznakomentr"/>
        </w:rPr>
        <w:commentReference w:id="55"/>
      </w:r>
    </w:p>
    <w:p w14:paraId="3BB1BA6A" w14:textId="77777777"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14:paraId="44E88CE8" w14:textId="1B7A22AF" w:rsidR="00470C82" w:rsidRDefault="00470C82">
      <w:pPr>
        <w:pStyle w:val="AOHead4"/>
        <w:numPr>
          <w:ilvl w:val="0"/>
          <w:numId w:val="0"/>
        </w:numPr>
        <w:spacing w:before="120" w:line="264" w:lineRule="auto"/>
        <w:pPrChange w:id="56" w:author="Autor">
          <w:pPr>
            <w:pStyle w:val="AOHead4"/>
            <w:numPr>
              <w:numId w:val="11"/>
            </w:numPr>
            <w:tabs>
              <w:tab w:val="clear" w:pos="2160"/>
            </w:tabs>
            <w:spacing w:before="120" w:line="264" w:lineRule="auto"/>
            <w:ind w:left="1701" w:hanging="403"/>
          </w:pPr>
        </w:pPrChange>
      </w:pPr>
      <w:del w:id="57" w:author="Autor">
        <w:r w:rsidRPr="007248C6" w:rsidDel="002E4CED">
          <w:delText>v prípade zmeny</w:delText>
        </w:r>
        <w:r w:rsidRPr="007248C6" w:rsidDel="002E4CED">
          <w:rPr>
            <w:bCs/>
          </w:rPr>
          <w:delText xml:space="preserve"> týkajúcej sa omeškania Užívateľa so Začatím realizácie Projektu o viac ako 3 mesiace </w:delText>
        </w:r>
        <w:r w:rsidRPr="007248C6" w:rsidDel="002E4CED">
          <w:delText>od termínu uvedeného v Prílohe č. 2 zmluvy</w:delText>
        </w:r>
        <w:r w:rsidR="007248C6" w:rsidRPr="007248C6" w:rsidDel="002E4CED">
          <w:delText>,</w:delText>
        </w:r>
        <w:r w:rsidRPr="007248C6" w:rsidDel="002E4CED">
          <w:delText xml:space="preserve"> akceptáciou </w:delText>
        </w:r>
        <w:r w:rsidR="007248C6" w:rsidRPr="007248C6" w:rsidDel="002E4CED">
          <w:delText xml:space="preserve">týchto zmien </w:delText>
        </w:r>
        <w:r w:rsidRPr="007248C6" w:rsidDel="002E4CED">
          <w:delText xml:space="preserve"> na základe predchádzajúceho oznámenia zo strany </w:delText>
        </w:r>
        <w:r w:rsidR="007248C6" w:rsidRPr="007248C6" w:rsidDel="002E4CED">
          <w:delText>Užívateľa</w:delText>
        </w:r>
        <w:r w:rsidRPr="007248C6" w:rsidDel="002E4CED">
          <w:delText xml:space="preserve"> obsahujúceho posun termínu, sa považuje povinnosť </w:delText>
        </w:r>
        <w:r w:rsidR="007248C6" w:rsidRPr="007248C6" w:rsidDel="002E4CED">
          <w:delText>Užívateľa</w:delText>
        </w:r>
        <w:r w:rsidRPr="007248C6" w:rsidDel="002E4CED">
          <w:delText xml:space="preserve"> </w:delText>
        </w:r>
        <w:r w:rsidR="007248C6" w:rsidRPr="007248C6" w:rsidDel="002E4CED">
          <w:delText>z</w:delText>
        </w:r>
        <w:r w:rsidRPr="007248C6" w:rsidDel="002E4CED">
          <w:delText>ačať realizáciu hlavných aktivít</w:delText>
        </w:r>
        <w:r w:rsidR="007248C6" w:rsidRPr="007248C6" w:rsidDel="002E4CED">
          <w:delText xml:space="preserve">, </w:delText>
        </w:r>
        <w:r w:rsidRPr="007248C6" w:rsidDel="002E4CED">
          <w:delText>Včas za splnenú</w:delText>
        </w:r>
        <w:r w:rsidR="007248C6" w:rsidRPr="007248C6" w:rsidDel="002E4CED">
          <w:delText xml:space="preserve">, ak k začatiu skutočne dôjde </w:delText>
        </w:r>
        <w:r w:rsidRPr="007248C6" w:rsidDel="002E4CED">
          <w:delText xml:space="preserve">v novom termíne podľa akceptácie </w:delText>
        </w:r>
        <w:r w:rsidR="007248C6" w:rsidRPr="007248C6" w:rsidDel="002E4CED">
          <w:delText xml:space="preserve">zmeny. </w:delText>
        </w:r>
        <w:r w:rsidRPr="007248C6" w:rsidDel="002E4CED">
          <w:delText xml:space="preserve">Písomný dodatok k Zmluve o poskytnutí NFP, ktorého predmetom by bola </w:delText>
        </w:r>
        <w:r w:rsidR="007248C6" w:rsidRPr="007248C6" w:rsidDel="002E4CED">
          <w:delText>takáto</w:delText>
        </w:r>
        <w:r w:rsidRPr="007248C6" w:rsidDel="002E4CED">
          <w:delText xml:space="preserve"> zmena, sa nevyhotovuje</w:delText>
        </w:r>
      </w:del>
      <w:r w:rsidR="007248C6" w:rsidRPr="007248C6">
        <w:t>;</w:t>
      </w:r>
    </w:p>
    <w:p w14:paraId="4699C1C1" w14:textId="02413197"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 Projektu oproti termínom vyplývajúcim z Prílohy č. 2 zmluvy</w:t>
      </w:r>
      <w:r>
        <w:t xml:space="preserve"> </w:t>
      </w:r>
      <w:r w:rsidRPr="007248C6">
        <w:t xml:space="preserve">alebo oproti neskôr predĺženým termínom, ak sa oznamuje predĺženie termínov opakovane, dochádza k predĺženiu Realizácie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14:paraId="52241BBC" w14:textId="77777777"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14:paraId="4E48CEFE" w14:textId="08140EAD"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t>Zmeny spočívajúce v akceptovateľnom znížení cieľovej hodnoty Merateľného ukazovateľa Projektu o 5 % alebo menej oproti výške cieľovej hodnoty Merateľného ukazovateľa Projektu uvedenej v Schválenej žiadosti o príspevok Užívateľ neoznamuje, 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14:paraId="5A39BBFD" w14:textId="77777777"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výslovne súhlasia s tým, že Riadiaci orgán je oprávnený oznámiť MAS, že preberá jej právomoc posudzovať zmeny požadované Užívateľom, ak to vyplýva </w:t>
      </w:r>
      <w:r>
        <w:rPr>
          <w:sz w:val="22"/>
          <w:szCs w:val="22"/>
        </w:rPr>
        <w:lastRenderedPageBreak/>
        <w:t>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14:paraId="73EDD151" w14:textId="78316984"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14:paraId="07001042" w14:textId="69031B1B"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14:paraId="484786FD" w14:textId="5DE48B64"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14:paraId="7B127155" w14:textId="6FA1DBFF"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14:paraId="0D92D519" w14:textId="61C0C612"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14:paraId="7BE05BC8" w14:textId="01CB5C09"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14:paraId="692DFCC4" w14:textId="3EDA29AD"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14:paraId="2446E7D0" w14:textId="58109911"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lastRenderedPageBreak/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r w:rsidR="001431E3">
        <w:rPr>
          <w:sz w:val="22"/>
          <w:szCs w:val="22"/>
        </w:rPr>
        <w:t>a to dňom ich účinnosti za predpokladu ich Zverejnenia, pokiaľ z týchto dokumentov nevyplýva neskorší dátum ich účinnosti</w:t>
      </w:r>
      <w:r w:rsidR="00C2491B" w:rsidRPr="00B41510">
        <w:rPr>
          <w:sz w:val="22"/>
          <w:szCs w:val="22"/>
        </w:rPr>
        <w:t>.</w:t>
      </w:r>
    </w:p>
    <w:p w14:paraId="4F37CCA9" w14:textId="10B80E35"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14:paraId="3BE20AE6" w14:textId="43204838"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14:paraId="5D67B8C6" w14:textId="23D3DF2F"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14:paraId="6F287DFC" w14:textId="34212C0A"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14:paraId="7F7628A0" w14:textId="19BAF3EE"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14:paraId="73017A88" w14:textId="32EAF864"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14:paraId="1AC6AFB7" w14:textId="0C6922B7"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14:paraId="534FC025" w14:textId="270E225A"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14:paraId="358B1BEA" w14:textId="3FFEC8A1"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14:paraId="34BABCFF" w14:textId="5EF6638C"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14:paraId="7AF14612" w14:textId="7170DCAD"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14:paraId="151A0CAA" w14:textId="2099330B"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</w:t>
      </w:r>
      <w:r w:rsidR="00696212" w:rsidRPr="00BD7D71">
        <w:rPr>
          <w:sz w:val="22"/>
          <w:szCs w:val="22"/>
        </w:rPr>
        <w:lastRenderedPageBreak/>
        <w:t>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23648D6E" w14:textId="4B377413"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63928D3A" w14:textId="4425AB77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14:paraId="0840C2DD" w14:textId="54079ADB"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14:paraId="37805521" w14:textId="42ACB979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ins w:id="58" w:author="Autor">
        <w:r w:rsidR="00884D3A">
          <w:rPr>
            <w:sz w:val="22"/>
            <w:szCs w:val="22"/>
          </w:rPr>
          <w:t>3</w:t>
        </w:r>
      </w:ins>
      <w:commentRangeStart w:id="59"/>
      <w:del w:id="60" w:author="Autor">
        <w:r w:rsidR="002B3006" w:rsidDel="00884D3A">
          <w:rPr>
            <w:sz w:val="22"/>
            <w:szCs w:val="22"/>
          </w:rPr>
          <w:delText>4</w:delText>
        </w:r>
      </w:del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59"/>
      <w:r w:rsidR="00C2491B" w:rsidRPr="00D665A9">
        <w:rPr>
          <w:rStyle w:val="Odkaznakomentr"/>
        </w:rPr>
        <w:commentReference w:id="59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ins w:id="61" w:author="Autor">
        <w:r w:rsidR="00884D3A">
          <w:rPr>
            <w:sz w:val="22"/>
            <w:szCs w:val="22"/>
          </w:rPr>
          <w:t>2</w:t>
        </w:r>
      </w:ins>
      <w:bookmarkStart w:id="62" w:name="_GoBack"/>
      <w:del w:id="63" w:author="Autor">
        <w:r w:rsidR="002B3006" w:rsidDel="00884D3A">
          <w:rPr>
            <w:sz w:val="22"/>
            <w:szCs w:val="22"/>
          </w:rPr>
          <w:delText>3</w:delText>
        </w:r>
      </w:del>
      <w:bookmarkEnd w:id="62"/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del w:id="64" w:author="Autor">
        <w:r w:rsidR="002B3006" w:rsidDel="00884D3A">
          <w:rPr>
            <w:sz w:val="22"/>
            <w:szCs w:val="22"/>
          </w:rPr>
          <w:delText>, z ktorých jeden MAS zašle RO pre IROP</w:delText>
        </w:r>
      </w:del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14:paraId="514E9958" w14:textId="5A67F9C9"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14:paraId="2D347AEA" w14:textId="77777777"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4F5DB450" w14:textId="77777777"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t>Prílohy:</w:t>
      </w:r>
    </w:p>
    <w:p w14:paraId="58DB37C1" w14:textId="77777777"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14:paraId="6CF6C705" w14:textId="5FC6A5F4"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14:paraId="523DF7D6" w14:textId="4C151BA0"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65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65"/>
      <w:r w:rsidR="00C2491B">
        <w:rPr>
          <w:rStyle w:val="Odkaznakomentr"/>
          <w:szCs w:val="20"/>
        </w:rPr>
        <w:commentReference w:id="65"/>
      </w:r>
    </w:p>
    <w:p w14:paraId="2E59B1AC" w14:textId="024BA850"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</w:p>
    <w:p w14:paraId="6B825B26" w14:textId="77777777"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14:paraId="4201E0A9" w14:textId="77777777"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D1490AE" w14:textId="41FDD4BD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66"/>
      <w:r w:rsidR="00C2491B" w:rsidRPr="00B41510">
        <w:rPr>
          <w:bCs/>
          <w:sz w:val="22"/>
          <w:szCs w:val="22"/>
        </w:rPr>
        <w:t xml:space="preserve">.................., </w:t>
      </w:r>
      <w:commentRangeEnd w:id="66"/>
      <w:r w:rsidR="00C2491B">
        <w:rPr>
          <w:rStyle w:val="Odkaznakomentr"/>
        </w:rPr>
        <w:commentReference w:id="66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73A7C3F3" w14:textId="77777777"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14:paraId="0615472E" w14:textId="77777777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14:paraId="4C8C1502" w14:textId="758985E5"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67"/>
      <w:r w:rsidRPr="00B41510">
        <w:rPr>
          <w:bCs/>
          <w:sz w:val="22"/>
          <w:szCs w:val="22"/>
        </w:rPr>
        <w:t xml:space="preserve">Meno a priezvisko </w:t>
      </w:r>
      <w:commentRangeStart w:id="68"/>
      <w:r w:rsidRPr="00B41510">
        <w:rPr>
          <w:bCs/>
          <w:sz w:val="22"/>
          <w:szCs w:val="22"/>
        </w:rPr>
        <w:t>štatutárneho orgánu/zástupcu</w:t>
      </w:r>
      <w:commentRangeEnd w:id="68"/>
      <w:r>
        <w:rPr>
          <w:rStyle w:val="Odkaznakomentr"/>
          <w:szCs w:val="20"/>
        </w:rPr>
        <w:commentReference w:id="68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67"/>
      <w:r>
        <w:rPr>
          <w:rStyle w:val="Odkaznakomentr"/>
        </w:rPr>
        <w:commentReference w:id="67"/>
      </w:r>
    </w:p>
    <w:p w14:paraId="350ED474" w14:textId="77777777"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14:paraId="14F9411B" w14:textId="616CFB13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69"/>
      <w:r w:rsidR="00C2491B" w:rsidRPr="00B41510">
        <w:rPr>
          <w:bCs/>
          <w:sz w:val="22"/>
          <w:szCs w:val="22"/>
        </w:rPr>
        <w:t xml:space="preserve">.................., </w:t>
      </w:r>
      <w:commentRangeEnd w:id="69"/>
      <w:r w:rsidR="00C2491B">
        <w:rPr>
          <w:rStyle w:val="Odkaznakomentr"/>
        </w:rPr>
        <w:commentReference w:id="69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6B294C4E" w14:textId="77777777"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70" w:name="Text38"/>
    </w:p>
    <w:p w14:paraId="2A61468C" w14:textId="77777777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70"/>
    <w:p w14:paraId="70DC2639" w14:textId="04EDCA9A"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71"/>
      <w:r w:rsidRPr="00B41510">
        <w:rPr>
          <w:bCs/>
          <w:sz w:val="22"/>
          <w:szCs w:val="22"/>
        </w:rPr>
        <w:t xml:space="preserve">Meno a priezvisko </w:t>
      </w:r>
      <w:commentRangeStart w:id="72"/>
      <w:r w:rsidRPr="00B41510">
        <w:rPr>
          <w:bCs/>
          <w:sz w:val="22"/>
          <w:szCs w:val="22"/>
        </w:rPr>
        <w:t>štatutárneho orgánu/zástupcu</w:t>
      </w:r>
      <w:commentRangeEnd w:id="72"/>
      <w:r>
        <w:rPr>
          <w:rStyle w:val="Odkaznakomentr"/>
          <w:szCs w:val="20"/>
        </w:rPr>
        <w:commentReference w:id="72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71"/>
      <w:r>
        <w:rPr>
          <w:rStyle w:val="Odkaznakomentr"/>
        </w:rPr>
        <w:commentReference w:id="71"/>
      </w:r>
    </w:p>
    <w:sectPr w:rsidR="00BD7D71" w:rsidRPr="007248C6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BB54237" w14:textId="77777777" w:rsidR="005C2287" w:rsidRPr="00F444E2" w:rsidRDefault="005C2287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2" w:author="Autor" w:initials="A">
    <w:p w14:paraId="1B19021D" w14:textId="77777777" w:rsidR="005C2287" w:rsidRDefault="005C2287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3" w:author="Autor" w:initials="A">
    <w:p w14:paraId="0D864C95" w14:textId="022397F8" w:rsidR="005C2287" w:rsidRDefault="005C2287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0E1D092D" w14:textId="69351192" w:rsidR="005C2287" w:rsidRDefault="005C2287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1" w:author="Autor" w:initials="A">
    <w:p w14:paraId="73C8949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5" w:author="Autor" w:initials="A">
    <w:p w14:paraId="6B75AA15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6" w:author="Autor" w:initials="A">
    <w:p w14:paraId="0A2BC43C" w14:textId="77777777" w:rsidR="005C2287" w:rsidRDefault="005C2287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67CB1772" w14:textId="4C13D503" w:rsidR="005C2287" w:rsidRDefault="005C2287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4" w:author="Autor" w:initials="A">
    <w:p w14:paraId="754F59F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7" w:author="Autor" w:initials="A">
    <w:p w14:paraId="1CEA3857" w14:textId="2E760421" w:rsidR="005C2287" w:rsidRDefault="005C2287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8" w:author="Autor" w:initials="A">
    <w:p w14:paraId="228CDE2F" w14:textId="1B26BB7D" w:rsidR="005C2287" w:rsidRDefault="005C2287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9" w:author="Autor" w:initials="A">
    <w:p w14:paraId="5E37562B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10" w:author="Autor" w:initials="A">
    <w:p w14:paraId="09740A63" w14:textId="07B9F23F" w:rsidR="00C87980" w:rsidRDefault="005C2287" w:rsidP="00C87980">
      <w:pPr>
        <w:pStyle w:val="Textkomentra"/>
      </w:pPr>
      <w:r>
        <w:rPr>
          <w:rStyle w:val="Odkaznakomentr"/>
        </w:rPr>
        <w:annotationRef/>
      </w:r>
      <w:r>
        <w:t xml:space="preserve">MAS doplní použitý systém financovania, a </w:t>
      </w:r>
      <w:r w:rsidRPr="00C87980">
        <w:rPr>
          <w:color w:val="FF0000"/>
        </w:rPr>
        <w:t xml:space="preserve">to </w:t>
      </w:r>
      <w:r w:rsidR="00C87980" w:rsidRPr="00C87980">
        <w:rPr>
          <w:color w:val="FF0000"/>
        </w:rPr>
        <w:t xml:space="preserve">v súlade s príslušnou Výzvou na predkladanie </w:t>
      </w:r>
      <w:proofErr w:type="spellStart"/>
      <w:r w:rsidR="00C87980" w:rsidRPr="00C87980">
        <w:rPr>
          <w:color w:val="FF0000"/>
        </w:rPr>
        <w:t>ŽoPr</w:t>
      </w:r>
      <w:proofErr w:type="spellEnd"/>
      <w:r w:rsidR="00C87980">
        <w:t>.</w:t>
      </w:r>
    </w:p>
    <w:p w14:paraId="513B0B9A" w14:textId="4817896A" w:rsidR="005C2287" w:rsidRDefault="00C87980">
      <w:pPr>
        <w:pStyle w:val="Textkomentra"/>
      </w:pPr>
      <w:r>
        <w:t>Systémy financovania môžu byť</w:t>
      </w:r>
      <w:r w:rsidR="005C2287">
        <w:t>:</w:t>
      </w:r>
    </w:p>
    <w:p w14:paraId="6138E78A" w14:textId="51B80C26" w:rsidR="005C2287" w:rsidRDefault="005C2287" w:rsidP="003E7461">
      <w:pPr>
        <w:pStyle w:val="Textkomentra"/>
        <w:numPr>
          <w:ilvl w:val="0"/>
          <w:numId w:val="39"/>
        </w:numPr>
      </w:pPr>
      <w:r>
        <w:t>refundácia,</w:t>
      </w:r>
    </w:p>
    <w:p w14:paraId="5F1775BE" w14:textId="1CB6FDD3" w:rsidR="005C2287" w:rsidRDefault="005C2287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>
        <w:t xml:space="preserve"> alebo</w:t>
      </w:r>
    </w:p>
    <w:p w14:paraId="27D19717" w14:textId="68E5AB7D" w:rsidR="00C87980" w:rsidRDefault="005C2287" w:rsidP="00227A1C">
      <w:pPr>
        <w:pStyle w:val="Textkomentra"/>
        <w:numPr>
          <w:ilvl w:val="0"/>
          <w:numId w:val="39"/>
        </w:numPr>
      </w:pPr>
      <w:r>
        <w:t>kombinácia refundácie a</w:t>
      </w:r>
      <w:r w:rsidR="00C87980">
        <w:t> </w:t>
      </w:r>
      <w:proofErr w:type="spellStart"/>
      <w:r>
        <w:t>predfinancovania</w:t>
      </w:r>
      <w:proofErr w:type="spellEnd"/>
    </w:p>
  </w:comment>
  <w:comment w:id="14" w:author="Autor" w:initials="A">
    <w:p w14:paraId="607B9689" w14:textId="7236B914" w:rsidR="005C2287" w:rsidRPr="002C4A14" w:rsidRDefault="005C2287">
      <w:pPr>
        <w:pStyle w:val="Textkomentra"/>
        <w:rPr>
          <w:color w:val="FF0000"/>
        </w:rPr>
      </w:pPr>
      <w:r>
        <w:rPr>
          <w:rStyle w:val="Odkaznakomentr"/>
        </w:rPr>
        <w:annotationRef/>
      </w:r>
      <w:r w:rsidRPr="002C4A14">
        <w:rPr>
          <w:color w:val="FF0000"/>
        </w:rPr>
        <w:t xml:space="preserve"> </w:t>
      </w:r>
      <w:r w:rsidRPr="002C4A14">
        <w:rPr>
          <w:color w:val="FF0000"/>
        </w:rPr>
        <w:t xml:space="preserve">V prípade ak </w:t>
      </w:r>
      <w:r w:rsidR="002C4A14" w:rsidRPr="002C4A14">
        <w:rPr>
          <w:color w:val="FF0000"/>
        </w:rPr>
        <w:t>ide o špecifický cieľ 5.1.1</w:t>
      </w:r>
      <w:r w:rsidR="002C4A14">
        <w:rPr>
          <w:color w:val="FF0000"/>
        </w:rPr>
        <w:t xml:space="preserve"> </w:t>
      </w:r>
      <w:r w:rsidR="002C4A14" w:rsidRPr="002C4A14">
        <w:rPr>
          <w:color w:val="FF0000"/>
        </w:rPr>
        <w:t>-</w:t>
      </w:r>
      <w:r w:rsidR="002C4A14">
        <w:rPr>
          <w:color w:val="FF0000"/>
        </w:rPr>
        <w:t xml:space="preserve"> </w:t>
      </w:r>
      <w:r w:rsidR="002C4A14" w:rsidRPr="002C4A14">
        <w:rPr>
          <w:color w:val="FF0000"/>
        </w:rPr>
        <w:t xml:space="preserve">Aktivitu A1, </w:t>
      </w:r>
      <w:proofErr w:type="spellStart"/>
      <w:r w:rsidR="002C4A14" w:rsidRPr="002C4A14">
        <w:rPr>
          <w:color w:val="FF0000"/>
        </w:rPr>
        <w:t>t.j</w:t>
      </w:r>
      <w:proofErr w:type="spellEnd"/>
      <w:r w:rsidR="002C4A14" w:rsidRPr="002C4A14">
        <w:rPr>
          <w:color w:val="FF0000"/>
        </w:rPr>
        <w:t xml:space="preserve">. </w:t>
      </w:r>
      <w:r w:rsidR="002C4A14">
        <w:rPr>
          <w:color w:val="FF0000"/>
        </w:rPr>
        <w:t xml:space="preserve">ak </w:t>
      </w:r>
      <w:r w:rsidR="002C4A14" w:rsidRPr="002C4A14">
        <w:rPr>
          <w:color w:val="FF0000"/>
        </w:rPr>
        <w:t>p</w:t>
      </w:r>
      <w:r w:rsidRPr="002C4A14">
        <w:rPr>
          <w:color w:val="FF0000"/>
        </w:rPr>
        <w:t>redmetom projektu je dosiahnutie merateľného ukazovateľa „</w:t>
      </w:r>
      <w:r w:rsidRPr="002C4A14">
        <w:rPr>
          <w:i/>
          <w:color w:val="FF0000"/>
        </w:rPr>
        <w:t>Počet vytvorených pracovných mies</w:t>
      </w:r>
      <w:r w:rsidRPr="002C4A14">
        <w:rPr>
          <w:color w:val="FF0000"/>
        </w:rPr>
        <w:t xml:space="preserve">t“ MAS v tomto písm. b) </w:t>
      </w:r>
      <w:r w:rsidRPr="002C4A14">
        <w:rPr>
          <w:color w:val="FF0000"/>
          <w:u w:val="single"/>
        </w:rPr>
        <w:t>uvedie nasledovnú textáciu:</w:t>
      </w:r>
    </w:p>
    <w:p w14:paraId="189837B3" w14:textId="64D6FCE5" w:rsidR="005C2287" w:rsidRPr="002C4A14" w:rsidRDefault="005C2287">
      <w:pPr>
        <w:pStyle w:val="Textkomentra"/>
        <w:rPr>
          <w:color w:val="FF0000"/>
        </w:rPr>
      </w:pPr>
      <w:r w:rsidRPr="002C4A14">
        <w:rPr>
          <w:color w:val="FF0000"/>
        </w:rPr>
        <w:t>„</w:t>
      </w:r>
      <w:r w:rsidRPr="002C4A14">
        <w:rPr>
          <w:i/>
          <w:color w:val="FF0000"/>
        </w:rPr>
        <w:t>naplnenie Merateľných ukazovateľov Projektu definovaných v Prílohe č. 2 zmluvy, a to podľa času plnenia Merateľného ukazovateľa Projektu</w:t>
      </w:r>
      <w:r w:rsidRPr="002C4A14">
        <w:rPr>
          <w:b/>
          <w:i/>
          <w:color w:val="FF0000"/>
        </w:rPr>
        <w:t xml:space="preserve"> </w:t>
      </w:r>
      <w:r w:rsidRPr="002C4A14">
        <w:rPr>
          <w:i/>
          <w:color w:val="FF0000"/>
        </w:rPr>
        <w:t>k dátumu Ukončenia realizácie</w:t>
      </w:r>
      <w:r w:rsidRPr="002C4A14">
        <w:rPr>
          <w:rStyle w:val="Odkaznakomentr"/>
          <w:b/>
          <w:i/>
          <w:color w:val="FF0000"/>
        </w:rPr>
        <w:annotationRef/>
      </w:r>
      <w:r w:rsidRPr="002C4A14">
        <w:rPr>
          <w:i/>
          <w:color w:val="FF0000"/>
        </w:rPr>
        <w:t xml:space="preserve"> alebo najneskôr do 30 dní odo dňa Ukončenia realizácie projektu a ich následné udržanie počas Obdobia Udržateľnosti Projektu v súlade s podmienkami uvedenými v článku 71 Všeobecného nariadenia a v Zmluve o poskytnutí NFP.</w:t>
      </w:r>
      <w:r w:rsidRPr="002C4A14">
        <w:rPr>
          <w:color w:val="FF0000"/>
        </w:rPr>
        <w:t>“</w:t>
      </w:r>
    </w:p>
  </w:comment>
  <w:comment w:id="18" w:author="Autor" w:initials="A">
    <w:p w14:paraId="6D03D450" w14:textId="49637A6A" w:rsidR="005C2287" w:rsidRDefault="005C2287">
      <w:pPr>
        <w:pStyle w:val="Textkomentra"/>
      </w:pPr>
      <w:r>
        <w:rPr>
          <w:rStyle w:val="Odkaznakomentr"/>
        </w:rPr>
        <w:annotationRef/>
      </w:r>
      <w:r>
        <w:t>RO odporúča, aby v prípade odvolávok na EÚ legislatívu v tomto prípade ako aj v iných prípadoch uvedených v tejto zmluve o poskytnutí príspevku, na jednom mieste, napr. na svojom webovom sídle, sprístupnil odkaz/prístup k dokumentom na ktoré sa odkazuje.</w:t>
      </w:r>
    </w:p>
  </w:comment>
  <w:comment w:id="19" w:author="Autor" w:initials="A">
    <w:p w14:paraId="673CCBF6" w14:textId="57A71D97" w:rsidR="005C2287" w:rsidRDefault="005C2287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20" w:author="Autor" w:initials="A">
    <w:p w14:paraId="216FEB9B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21" w:author="Autor" w:initials="A">
    <w:p w14:paraId="5777C048" w14:textId="77777777" w:rsidR="005C2287" w:rsidRDefault="005C2287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22" w:author="Autor" w:initials="A">
    <w:p w14:paraId="01EC39D7" w14:textId="77777777" w:rsidR="005C2287" w:rsidRDefault="005C2287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14:paraId="409ED659" w14:textId="5E73A680" w:rsidR="005C2287" w:rsidRDefault="005C2287" w:rsidP="005811FC">
      <w:pPr>
        <w:pStyle w:val="Textkomentra"/>
      </w:pPr>
      <w:r>
        <w:t>Predstavuje rozdiel 100% a výšky príspevku v % podľa písm. b) vyššie.</w:t>
      </w:r>
    </w:p>
  </w:comment>
  <w:comment w:id="23" w:author="Autor" w:initials="A">
    <w:p w14:paraId="11CC1688" w14:textId="44787A2E" w:rsidR="005C2287" w:rsidRDefault="005C2287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32" w:author="Autor" w:initials="A">
    <w:p w14:paraId="07CE1726" w14:textId="47E634E0" w:rsidR="005C2287" w:rsidRDefault="005C228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 prípade, ak je projekt zameraný na aktivitu A1 MAS toto znenie ponechá. V prípade iných aktivít než A1 nahradí znenie odseku textom „Neuplatňuje sa“.</w:t>
      </w:r>
    </w:p>
  </w:comment>
  <w:comment w:id="33" w:author="Autor" w:initials="A">
    <w:p w14:paraId="0C5218AD" w14:textId="77777777" w:rsidR="005C2287" w:rsidRPr="00512850" w:rsidRDefault="005C2287" w:rsidP="00512850">
      <w:pPr>
        <w:pStyle w:val="Textkomentra"/>
      </w:pPr>
      <w:r>
        <w:rPr>
          <w:rStyle w:val="Odkaznakomentr"/>
        </w:rPr>
        <w:annotationRef/>
      </w:r>
      <w:r w:rsidRPr="00512850">
        <w:t>V prípade, ak je projekt zameraný na aktivitu A1 MAS nahradí znenie odseku textom „Neuplatňuje sa“.</w:t>
      </w:r>
    </w:p>
    <w:p w14:paraId="76649262" w14:textId="44895D1E" w:rsidR="005C2287" w:rsidRDefault="005C2287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34" w:author="Autor" w:initials="A">
    <w:p w14:paraId="47BCDD53" w14:textId="74B94D44" w:rsidR="005C2287" w:rsidRDefault="005C2287">
      <w:pPr>
        <w:pStyle w:val="Textkomentra"/>
      </w:pPr>
      <w:r>
        <w:rPr>
          <w:rStyle w:val="Odkaznakomentr"/>
        </w:rPr>
        <w:annotationRef/>
      </w:r>
      <w:r>
        <w:t>RO je oprávnený nastaviť si elektronickú komunikáciu aj v súvislosti s podpisovaný návrhu čiastkovej správy z kontroly/návrhu správy z kontroly v súlade so zákonom o finančnej kontrole a audite.</w:t>
      </w:r>
    </w:p>
  </w:comment>
  <w:comment w:id="35" w:author="Autor" w:initials="A">
    <w:p w14:paraId="5CD18C98" w14:textId="32BFC568" w:rsidR="005C2287" w:rsidRDefault="005C2287">
      <w:pPr>
        <w:pStyle w:val="Textkomentra"/>
      </w:pPr>
      <w:r>
        <w:rPr>
          <w:rStyle w:val="Odkaznakomentr"/>
        </w:rPr>
        <w:annotationRef/>
      </w:r>
      <w:r>
        <w:t>V prípade využitia spôsobu elektronickej komunikácie v súlade so zákon o finančnej kontrole a audite RO tento článok primerane upraví.</w:t>
      </w:r>
    </w:p>
  </w:comment>
  <w:comment w:id="45" w:author="Autor" w:initials="A">
    <w:p w14:paraId="05A33A07" w14:textId="4F781336" w:rsidR="005C2287" w:rsidRDefault="005C2287">
      <w:pPr>
        <w:pStyle w:val="Textkomentra"/>
      </w:pPr>
      <w:r>
        <w:rPr>
          <w:rStyle w:val="Odkaznakomentr"/>
        </w:rPr>
        <w:annotationRef/>
      </w:r>
      <w:r>
        <w:t>Doplní MAS, v prípade projektu zameraného na aktivitu A1, 3 roky, v prípade projektov zameraných na iné aktivity, 5 rokov.</w:t>
      </w:r>
    </w:p>
  </w:comment>
  <w:comment w:id="46" w:author="Autor" w:initials="A">
    <w:p w14:paraId="27459879" w14:textId="717A10BA" w:rsidR="005C2287" w:rsidRDefault="005C2287">
      <w:pPr>
        <w:pStyle w:val="Textkomentra"/>
      </w:pPr>
      <w:r>
        <w:rPr>
          <w:rStyle w:val="Odkaznakomentr"/>
        </w:rPr>
        <w:annotationRef/>
      </w:r>
      <w:r>
        <w:rPr>
          <w:bCs/>
        </w:rPr>
        <w:t xml:space="preserve">Upozornenie: Maximálne zníženie cieľovej hodnoty merateľného ukazovateľa je do (vrátane) 20% oproti výške cieľovej hodnoty Merateľného ukazovateľa. Závisí od toho ako si MAS upravila </w:t>
      </w:r>
      <w:r w:rsidRPr="00307126">
        <w:rPr>
          <w:bCs/>
        </w:rPr>
        <w:t>akceptovateľn</w:t>
      </w:r>
      <w:r>
        <w:rPr>
          <w:bCs/>
        </w:rPr>
        <w:t>ú</w:t>
      </w:r>
      <w:r w:rsidRPr="00307126">
        <w:rPr>
          <w:bCs/>
        </w:rPr>
        <w:t xml:space="preserve"> mier</w:t>
      </w:r>
      <w:r>
        <w:rPr>
          <w:bCs/>
        </w:rPr>
        <w:t>u</w:t>
      </w:r>
      <w:r w:rsidRPr="00307126">
        <w:rPr>
          <w:bCs/>
        </w:rPr>
        <w:t xml:space="preserve"> odchýlky, ktorá nemusí mať za následok vznik finančnej zodpovednosti</w:t>
      </w:r>
      <w:r>
        <w:rPr>
          <w:bCs/>
        </w:rPr>
        <w:t xml:space="preserve"> podľa čl. 10 VZP</w:t>
      </w:r>
    </w:p>
  </w:comment>
  <w:comment w:id="55" w:author="Autor" w:initials="A">
    <w:p w14:paraId="34017C51" w14:textId="5E65C49F" w:rsidR="005C2287" w:rsidRDefault="005C2287">
      <w:pPr>
        <w:pStyle w:val="Textkomentra"/>
      </w:pPr>
      <w:r>
        <w:rPr>
          <w:rStyle w:val="Odkaznakomentr"/>
        </w:rPr>
        <w:annotationRef/>
      </w:r>
      <w:r>
        <w:t>Najbližší písomný dodatok k Zmluve o poskytnutí príspevku je ten, ktorý je nutné uzavrieť najneskôr pred ďalšou žiadosťou o platbu a v prípade ak už žiadna žiadosť o platbu nebude predložená k uzavretiu dodatku dôjde k nadväznosti na oznámenie menej významnej zmeny.</w:t>
      </w:r>
    </w:p>
  </w:comment>
  <w:comment w:id="59" w:author="Autor" w:initials="A">
    <w:p w14:paraId="4CE2AE2E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65" w:author="Autor" w:initials="A">
    <w:p w14:paraId="133560C6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66" w:author="Autor" w:initials="A">
    <w:p w14:paraId="50180C99" w14:textId="77777777" w:rsidR="005C2287" w:rsidRDefault="005C2287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68" w:author="Autor" w:initials="A">
    <w:p w14:paraId="10A97933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67" w:author="Autor" w:initials="A">
    <w:p w14:paraId="509B4BF4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69" w:author="Autor" w:initials="A">
    <w:p w14:paraId="130521D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72" w:author="Autor" w:initials="A">
    <w:p w14:paraId="4F3D2B62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71" w:author="Autor" w:initials="A">
    <w:p w14:paraId="78B62FEE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7D19717" w15:done="0"/>
  <w15:commentEx w15:paraId="189837B3" w15:done="0"/>
  <w15:commentEx w15:paraId="6D03D450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47BCDD53" w15:done="0"/>
  <w15:commentEx w15:paraId="5CD18C98" w15:done="0"/>
  <w15:commentEx w15:paraId="05A33A07" w15:done="0"/>
  <w15:commentEx w15:paraId="27459879" w15:done="0"/>
  <w15:commentEx w15:paraId="34017C51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7D19717" w16cid:durableId="274E5D40"/>
  <w16cid:commentId w16cid:paraId="7DADA2AA" w16cid:durableId="274E5D41"/>
  <w16cid:commentId w16cid:paraId="189837B3" w16cid:durableId="274B32EE"/>
  <w16cid:commentId w16cid:paraId="6D03D450" w16cid:durableId="26943205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7CE1726" w16cid:durableId="2167E9B1"/>
  <w16cid:commentId w16cid:paraId="76649262" w16cid:durableId="2167CB04"/>
  <w16cid:commentId w16cid:paraId="47BCDD53" w16cid:durableId="2694320F"/>
  <w16cid:commentId w16cid:paraId="5CD18C98" w16cid:durableId="26943210"/>
  <w16cid:commentId w16cid:paraId="1EF3ECCF" w16cid:durableId="274E6029"/>
  <w16cid:commentId w16cid:paraId="4F9268DA" w16cid:durableId="274E6CB7"/>
  <w16cid:commentId w16cid:paraId="05A33A07" w16cid:durableId="213F9D6C"/>
  <w16cid:commentId w16cid:paraId="27459879" w16cid:durableId="26947F35"/>
  <w16cid:commentId w16cid:paraId="34017C51" w16cid:durableId="26943214"/>
  <w16cid:commentId w16cid:paraId="24F3BA1A" w16cid:durableId="274B6273"/>
  <w16cid:commentId w16cid:paraId="4FCE3CD0" w16cid:durableId="274E5D51"/>
  <w16cid:commentId w16cid:paraId="7D276994" w16cid:durableId="274E612B"/>
  <w16cid:commentId w16cid:paraId="4CE2AE2E" w16cid:durableId="213F9D6E"/>
  <w16cid:commentId w16cid:paraId="133560C6" w16cid:durableId="213F9D6F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267CC" w14:textId="77777777" w:rsidR="005C2287" w:rsidRDefault="005C2287">
      <w:r>
        <w:separator/>
      </w:r>
    </w:p>
  </w:endnote>
  <w:endnote w:type="continuationSeparator" w:id="0">
    <w:p w14:paraId="27382A85" w14:textId="77777777" w:rsidR="005C2287" w:rsidRDefault="005C2287">
      <w:r>
        <w:continuationSeparator/>
      </w:r>
    </w:p>
  </w:endnote>
  <w:endnote w:type="continuationNotice" w:id="1">
    <w:p w14:paraId="6B451805" w14:textId="77777777" w:rsidR="005C2287" w:rsidRDefault="005C2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E141" w14:textId="71AB9733" w:rsidR="005C2287" w:rsidRDefault="005C2287">
    <w:pPr>
      <w:pStyle w:val="Pta"/>
      <w:jc w:val="right"/>
    </w:pPr>
    <w:r>
      <w:t xml:space="preserve">Strana </w:t>
    </w:r>
    <w:r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Pr="00945E21">
      <w:rPr>
        <w:rStyle w:val="slostrany"/>
      </w:rPr>
      <w:fldChar w:fldCharType="separate"/>
    </w:r>
    <w:r w:rsidR="003D6338">
      <w:rPr>
        <w:rStyle w:val="slostrany"/>
        <w:noProof/>
      </w:rPr>
      <w:t>15</w:t>
    </w:r>
    <w:r w:rsidRPr="00945E21">
      <w:rPr>
        <w:rStyle w:val="slostrany"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D6338">
      <w:rPr>
        <w:b/>
        <w:bCs/>
        <w:noProof/>
      </w:rPr>
      <w:t>15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6C0B3" w14:textId="77777777" w:rsidR="005C2287" w:rsidRDefault="005C2287">
      <w:r>
        <w:separator/>
      </w:r>
    </w:p>
  </w:footnote>
  <w:footnote w:type="continuationSeparator" w:id="0">
    <w:p w14:paraId="7B4CFE75" w14:textId="77777777" w:rsidR="005C2287" w:rsidRDefault="005C2287">
      <w:r>
        <w:continuationSeparator/>
      </w:r>
    </w:p>
  </w:footnote>
  <w:footnote w:type="continuationNotice" w:id="1">
    <w:p w14:paraId="25E76D66" w14:textId="77777777" w:rsidR="005C2287" w:rsidRDefault="005C22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3CA" w14:textId="0AB486AC" w:rsidR="005C2287" w:rsidRDefault="005C2287" w:rsidP="00BA08F4">
    <w:pPr>
      <w:pStyle w:val="Hlavika"/>
      <w:tabs>
        <w:tab w:val="clear" w:pos="4536"/>
      </w:tabs>
      <w:jc w:val="right"/>
    </w:pPr>
    <w:r w:rsidRPr="00BD7D71">
      <w:t>číslo zmluvy</w:t>
    </w:r>
    <w:r>
      <w:t>:</w:t>
    </w:r>
    <w:r w:rsidRPr="00BD7D71">
      <w:t xml:space="preserve"> </w:t>
    </w:r>
    <w:r>
      <w:t>..........................</w:t>
    </w:r>
  </w:p>
  <w:p w14:paraId="60A9EB65" w14:textId="0FCCFA7E" w:rsidR="005C2287" w:rsidRDefault="005C2287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A20326E" wp14:editId="3C824C6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22"/>
      </w:rPr>
      <w:tab/>
    </w:r>
  </w:p>
  <w:p w14:paraId="71B878AD" w14:textId="57947476" w:rsidR="005C2287" w:rsidRPr="009B2D1D" w:rsidRDefault="005C2287" w:rsidP="003C4151">
    <w:pPr>
      <w:pStyle w:val="Hlavika"/>
      <w:rPr>
        <w:sz w:val="22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9776" behindDoc="1" locked="0" layoutInCell="1" allowOverlap="1" wp14:anchorId="7AF8F27B" wp14:editId="0E4A70A9">
          <wp:simplePos x="0" y="0"/>
          <wp:positionH relativeFrom="column">
            <wp:posOffset>1796994</wp:posOffset>
          </wp:positionH>
          <wp:positionV relativeFrom="paragraph">
            <wp:posOffset>15075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9" name="Obrázok 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  <w:szCs w:val="22"/>
      </w:rPr>
      <w:t xml:space="preserve">            </w:t>
    </w:r>
    <w:r>
      <w:rPr>
        <w:noProof/>
        <w:sz w:val="22"/>
        <w:szCs w:val="22"/>
        <w:lang w:eastAsia="sk-SK"/>
      </w:rPr>
      <w:drawing>
        <wp:inline distT="0" distB="0" distL="0" distR="0" wp14:anchorId="03AA10C7" wp14:editId="047905F4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</w:t>
    </w:r>
  </w:p>
  <w:p w14:paraId="4CFA6FC5" w14:textId="77777777" w:rsidR="005C2287" w:rsidRDefault="005C2287" w:rsidP="00B86101">
    <w:pPr>
      <w:pStyle w:val="Hlavika"/>
      <w:jc w:val="both"/>
    </w:pPr>
  </w:p>
  <w:p w14:paraId="3E9EBA33" w14:textId="77777777" w:rsidR="005C2287" w:rsidRDefault="005C2287" w:rsidP="00945E2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6391"/>
        </w:tabs>
        <w:ind w:left="6391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1088"/>
    <w:rsid w:val="00052422"/>
    <w:rsid w:val="000529AB"/>
    <w:rsid w:val="00052E37"/>
    <w:rsid w:val="00053C59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1BF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A76D6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6F1C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692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2E0C"/>
    <w:rsid w:val="001431E3"/>
    <w:rsid w:val="0014345C"/>
    <w:rsid w:val="00144BC7"/>
    <w:rsid w:val="0014574B"/>
    <w:rsid w:val="00145AB6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3C3C"/>
    <w:rsid w:val="001944AC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3F2D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571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1A18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CCB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4A14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4CE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43BD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3D07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34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338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2F41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67C"/>
    <w:rsid w:val="004709CD"/>
    <w:rsid w:val="00470BF1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5C85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1FFA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1830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287"/>
    <w:rsid w:val="005C2341"/>
    <w:rsid w:val="005C363B"/>
    <w:rsid w:val="005C3809"/>
    <w:rsid w:val="005C3D7D"/>
    <w:rsid w:val="005C55EA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1ECF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374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233"/>
    <w:rsid w:val="00634330"/>
    <w:rsid w:val="006347A9"/>
    <w:rsid w:val="00634CE1"/>
    <w:rsid w:val="00635D68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0EF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633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76B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3D1B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0F81"/>
    <w:rsid w:val="007C3326"/>
    <w:rsid w:val="007C36B0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7FE"/>
    <w:rsid w:val="00821C6C"/>
    <w:rsid w:val="00822505"/>
    <w:rsid w:val="00823B4D"/>
    <w:rsid w:val="00826105"/>
    <w:rsid w:val="00826F72"/>
    <w:rsid w:val="0082711C"/>
    <w:rsid w:val="00827621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4D3A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56D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4B"/>
    <w:rsid w:val="00910086"/>
    <w:rsid w:val="00910142"/>
    <w:rsid w:val="0091025F"/>
    <w:rsid w:val="00911F77"/>
    <w:rsid w:val="0091286E"/>
    <w:rsid w:val="00912BE1"/>
    <w:rsid w:val="00912CC9"/>
    <w:rsid w:val="00912E1B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458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29F9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4D51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D74A0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2F3C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2D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4BAA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46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1D60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698"/>
    <w:rsid w:val="00C71D5C"/>
    <w:rsid w:val="00C726B5"/>
    <w:rsid w:val="00C72E8A"/>
    <w:rsid w:val="00C7347A"/>
    <w:rsid w:val="00C73ACF"/>
    <w:rsid w:val="00C748C7"/>
    <w:rsid w:val="00C75083"/>
    <w:rsid w:val="00C75E45"/>
    <w:rsid w:val="00C75F1A"/>
    <w:rsid w:val="00C760E2"/>
    <w:rsid w:val="00C76CF5"/>
    <w:rsid w:val="00C77D44"/>
    <w:rsid w:val="00C80222"/>
    <w:rsid w:val="00C80473"/>
    <w:rsid w:val="00C8099A"/>
    <w:rsid w:val="00C810C4"/>
    <w:rsid w:val="00C8126D"/>
    <w:rsid w:val="00C81667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980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1EA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48C8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24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977F4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4B2A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DFB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4F7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190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65C66"/>
    <w:rsid w:val="00E66A14"/>
    <w:rsid w:val="00E70986"/>
    <w:rsid w:val="00E70BCA"/>
    <w:rsid w:val="00E71314"/>
    <w:rsid w:val="00E74BE7"/>
    <w:rsid w:val="00E750D5"/>
    <w:rsid w:val="00E751F4"/>
    <w:rsid w:val="00E76186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2A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48C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46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41C"/>
    <w:rsid w:val="00F32B16"/>
    <w:rsid w:val="00F349AC"/>
    <w:rsid w:val="00F35B30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5A4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720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5B1C"/>
    <w:rsid w:val="00FF6039"/>
    <w:rsid w:val="00FF62F6"/>
    <w:rsid w:val="00FF664B"/>
    <w:rsid w:val="00FF7054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FD5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tabs>
        <w:tab w:val="clear" w:pos="6391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11441-C7A9-405B-BF84-30F65B74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6862</Words>
  <Characters>41702</Characters>
  <Application>Microsoft Office Word</Application>
  <DocSecurity>0</DocSecurity>
  <Lines>347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2022-12-22T04:08:00Z</dcterms:created>
  <dcterms:modified xsi:type="dcterms:W3CDTF">2022-12-22T13:15:00Z</dcterms:modified>
</cp:coreProperties>
</file>